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1266" w14:textId="77777777" w:rsidR="00F91719" w:rsidRPr="009013E4" w:rsidRDefault="00AF164F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  <w:r w:rsidRPr="009013E4">
        <w:rPr>
          <w:rFonts w:ascii="Verdana" w:hAnsi="Verdana" w:cs="Tahoma"/>
        </w:rPr>
        <w:tab/>
      </w:r>
    </w:p>
    <w:p w14:paraId="55FF9A03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49C43F74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08C3213B" w14:textId="41B6EADF" w:rsidR="00F91719" w:rsidRPr="009013E4" w:rsidRDefault="00374AC6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  <w:r>
        <w:rPr>
          <w:noProof/>
        </w:rPr>
        <w:drawing>
          <wp:anchor distT="0" distB="0" distL="114300" distR="114300" simplePos="0" relativeHeight="251667968" behindDoc="0" locked="0" layoutInCell="1" allowOverlap="1" wp14:anchorId="4C5BD833" wp14:editId="7AB66112">
            <wp:simplePos x="0" y="0"/>
            <wp:positionH relativeFrom="margin">
              <wp:posOffset>535940</wp:posOffset>
            </wp:positionH>
            <wp:positionV relativeFrom="margin">
              <wp:posOffset>683260</wp:posOffset>
            </wp:positionV>
            <wp:extent cx="1543050" cy="1019175"/>
            <wp:effectExtent l="0" t="0" r="0" b="0"/>
            <wp:wrapSquare wrapText="bothSides"/>
            <wp:docPr id="3161" name="Immagine 3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A820D24" wp14:editId="22C057BD">
                <wp:simplePos x="0" y="0"/>
                <wp:positionH relativeFrom="column">
                  <wp:posOffset>3501390</wp:posOffset>
                </wp:positionH>
                <wp:positionV relativeFrom="paragraph">
                  <wp:posOffset>146685</wp:posOffset>
                </wp:positionV>
                <wp:extent cx="2116455" cy="1009650"/>
                <wp:effectExtent l="0" t="0" r="0" b="0"/>
                <wp:wrapSquare wrapText="bothSides"/>
                <wp:docPr id="29" name="Text Box 3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AF7CE" w14:textId="7FF9ADEF" w:rsidR="00C66B5D" w:rsidRPr="004F478A" w:rsidRDefault="00374AC6" w:rsidP="00245FFF">
                            <w:pPr>
                              <w:tabs>
                                <w:tab w:val="left" w:pos="-1418"/>
                                <w:tab w:val="left" w:pos="-1276"/>
                                <w:tab w:val="left" w:pos="-1134"/>
                                <w:tab w:val="left" w:pos="-993"/>
                                <w:tab w:val="left" w:pos="-851"/>
                                <w:tab w:val="left" w:pos="-709"/>
                                <w:tab w:val="left" w:pos="-567"/>
                                <w:tab w:val="left" w:pos="-284"/>
                                <w:tab w:val="left" w:pos="-142"/>
                                <w:tab w:val="left" w:pos="0"/>
                                <w:tab w:val="left" w:pos="9636"/>
                                <w:tab w:val="left" w:pos="9918"/>
                                <w:tab w:val="left" w:pos="10200"/>
                                <w:tab w:val="left" w:pos="10488"/>
                                <w:tab w:val="left" w:pos="10770"/>
                              </w:tabs>
                              <w:ind w:left="57" w:right="57"/>
                              <w:jc w:val="center"/>
                              <w:rPr>
                                <w:noProof/>
                              </w:rPr>
                            </w:pPr>
                            <w:r w:rsidRPr="009013E4">
                              <w:rPr>
                                <w:rFonts w:ascii="Verdana" w:hAnsi="Verdana" w:cs="Tahoma"/>
                                <w:noProof/>
                              </w:rPr>
                              <w:drawing>
                                <wp:inline distT="0" distB="0" distL="0" distR="0" wp14:anchorId="089951A5" wp14:editId="2ABF179D">
                                  <wp:extent cx="1857375" cy="914400"/>
                                  <wp:effectExtent l="0" t="0" r="0" b="0"/>
                                  <wp:docPr id="8" name="Immagin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443" t="16673" r="6239" b="2095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7375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20D24" id="_x0000_t202" coordsize="21600,21600" o:spt="202" path="m,l,21600r21600,l21600,xe">
                <v:stroke joinstyle="miter"/>
                <v:path gradientshapeok="t" o:connecttype="rect"/>
              </v:shapetype>
              <v:shape id="Text Box 3070" o:spid="_x0000_s1026" type="#_x0000_t202" style="position:absolute;left:0;text-align:left;margin-left:275.7pt;margin-top:11.55pt;width:166.65pt;height:79.5pt;z-index:25164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" stroked="f">
                <v:textbox style="mso-fit-shape-to-text:t">
                  <w:txbxContent>
                    <w:p w14:paraId="4F0AF7CE" w14:textId="7FF9ADEF" w:rsidR="00C66B5D" w:rsidRPr="004F478A" w:rsidRDefault="00374AC6" w:rsidP="00245FFF">
                      <w:pPr>
                        <w:tabs>
                          <w:tab w:val="left" w:pos="-1418"/>
                          <w:tab w:val="left" w:pos="-1276"/>
                          <w:tab w:val="left" w:pos="-1134"/>
                          <w:tab w:val="left" w:pos="-993"/>
                          <w:tab w:val="left" w:pos="-851"/>
                          <w:tab w:val="left" w:pos="-709"/>
                          <w:tab w:val="left" w:pos="-567"/>
                          <w:tab w:val="left" w:pos="-284"/>
                          <w:tab w:val="left" w:pos="-142"/>
                          <w:tab w:val="left" w:pos="0"/>
                          <w:tab w:val="left" w:pos="9636"/>
                          <w:tab w:val="left" w:pos="9918"/>
                          <w:tab w:val="left" w:pos="10200"/>
                          <w:tab w:val="left" w:pos="10488"/>
                          <w:tab w:val="left" w:pos="10770"/>
                        </w:tabs>
                        <w:ind w:left="57" w:right="57"/>
                        <w:jc w:val="center"/>
                        <w:rPr>
                          <w:noProof/>
                        </w:rPr>
                      </w:pPr>
                      <w:r w:rsidRPr="009013E4">
                        <w:rPr>
                          <w:rFonts w:ascii="Verdana" w:hAnsi="Verdana" w:cs="Tahoma"/>
                          <w:noProof/>
                        </w:rPr>
                        <w:drawing>
                          <wp:inline distT="0" distB="0" distL="0" distR="0" wp14:anchorId="089951A5" wp14:editId="2ABF179D">
                            <wp:extent cx="1857375" cy="914400"/>
                            <wp:effectExtent l="0" t="0" r="0" b="0"/>
                            <wp:docPr id="8" name="Immagin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443" t="16673" r="6239" b="2095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737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DE90FA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356C97AB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22035496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74D0D3AF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0A55CE93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18E28365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44D770B0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180AF638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7794737E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151FAEF9" w14:textId="77777777" w:rsidR="00FD14C8" w:rsidRPr="009013E4" w:rsidRDefault="00FD14C8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</w:rPr>
      </w:pPr>
    </w:p>
    <w:p w14:paraId="7B884638" w14:textId="77777777" w:rsidR="00513A21" w:rsidRDefault="00513A21">
      <w:pPr>
        <w:pStyle w:val="Titolo"/>
        <w:pBdr>
          <w:bottom w:val="single" w:sz="12" w:space="1" w:color="auto"/>
        </w:pBdr>
        <w:outlineLvl w:val="0"/>
        <w:rPr>
          <w:rFonts w:ascii="Verdana" w:hAnsi="Verdana" w:cs="Tahoma"/>
          <w:sz w:val="52"/>
        </w:rPr>
      </w:pPr>
    </w:p>
    <w:p w14:paraId="35FAC24A" w14:textId="77777777" w:rsidR="00513A21" w:rsidRDefault="00513A21">
      <w:pPr>
        <w:pStyle w:val="Titolo"/>
        <w:pBdr>
          <w:bottom w:val="single" w:sz="12" w:space="1" w:color="auto"/>
        </w:pBdr>
        <w:outlineLvl w:val="0"/>
        <w:rPr>
          <w:rFonts w:ascii="Verdana" w:hAnsi="Verdana" w:cs="Tahoma"/>
          <w:sz w:val="52"/>
        </w:rPr>
      </w:pPr>
    </w:p>
    <w:p w14:paraId="6FFC52BE" w14:textId="77777777" w:rsidR="00F91719" w:rsidRPr="009013E4" w:rsidRDefault="00BD2647">
      <w:pPr>
        <w:pStyle w:val="Titolo"/>
        <w:pBdr>
          <w:bottom w:val="single" w:sz="12" w:space="1" w:color="auto"/>
        </w:pBdr>
        <w:outlineLvl w:val="0"/>
        <w:rPr>
          <w:rFonts w:ascii="Verdana" w:hAnsi="Verdana" w:cs="Tahoma"/>
          <w:sz w:val="52"/>
        </w:rPr>
      </w:pPr>
      <w:r>
        <w:rPr>
          <w:rFonts w:ascii="Verdana" w:hAnsi="Verdana" w:cs="Tahoma"/>
          <w:sz w:val="52"/>
        </w:rPr>
        <w:t>Area Pagamenti</w:t>
      </w:r>
    </w:p>
    <w:p w14:paraId="3DFF3643" w14:textId="60BD1128" w:rsidR="00F91719" w:rsidRPr="009013E4" w:rsidRDefault="00BD2647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spacing w:line="360" w:lineRule="auto"/>
        <w:ind w:left="57" w:right="57"/>
        <w:jc w:val="center"/>
        <w:rPr>
          <w:rFonts w:ascii="Verdana" w:hAnsi="Verdana" w:cs="Tahoma"/>
          <w:b/>
        </w:rPr>
      </w:pPr>
      <w:r>
        <w:rPr>
          <w:rFonts w:ascii="Verdana" w:hAnsi="Verdana" w:cs="Tahoma"/>
          <w:sz w:val="36"/>
        </w:rPr>
        <w:t>Esiti ritiro effetti, bollettino bancario</w:t>
      </w:r>
      <w:del w:id="0" w:author="Silvestri Mirko" w:date="2023-02-07T14:57:00Z">
        <w:r w:rsidDel="001718FD">
          <w:rPr>
            <w:rFonts w:ascii="Verdana" w:hAnsi="Verdana" w:cs="Tahoma"/>
            <w:sz w:val="36"/>
          </w:rPr>
          <w:delText>, bonifico estero</w:delText>
        </w:r>
      </w:del>
    </w:p>
    <w:p w14:paraId="02D19045" w14:textId="77777777" w:rsidR="00F91719" w:rsidRPr="009013E4" w:rsidRDefault="00F91719">
      <w:pPr>
        <w:pStyle w:val="Sottotitolo"/>
        <w:tabs>
          <w:tab w:val="left" w:pos="2977"/>
        </w:tabs>
        <w:ind w:left="0"/>
        <w:rPr>
          <w:rFonts w:ascii="Verdana" w:hAnsi="Verdana" w:cs="Tahoma"/>
          <w:color w:val="808080"/>
        </w:rPr>
      </w:pPr>
    </w:p>
    <w:p w14:paraId="3C985812" w14:textId="77777777" w:rsidR="00F91719" w:rsidRPr="009013E4" w:rsidRDefault="00F91719">
      <w:pPr>
        <w:pStyle w:val="Sottotitolo"/>
        <w:tabs>
          <w:tab w:val="left" w:pos="2977"/>
        </w:tabs>
        <w:ind w:left="0"/>
        <w:rPr>
          <w:rFonts w:ascii="Verdana" w:hAnsi="Verdana" w:cs="Tahoma"/>
          <w:color w:val="808080"/>
        </w:rPr>
      </w:pPr>
    </w:p>
    <w:p w14:paraId="3B777C70" w14:textId="77777777" w:rsidR="00F91719" w:rsidRPr="009013E4" w:rsidRDefault="00F91719">
      <w:pPr>
        <w:pStyle w:val="Sottotitolo"/>
        <w:tabs>
          <w:tab w:val="left" w:pos="2977"/>
        </w:tabs>
        <w:ind w:left="0"/>
        <w:rPr>
          <w:rFonts w:ascii="Verdana" w:hAnsi="Verdana" w:cs="Tahoma"/>
          <w:color w:val="808080"/>
        </w:rPr>
      </w:pPr>
    </w:p>
    <w:p w14:paraId="71EDB39E" w14:textId="77777777" w:rsidR="00F91719" w:rsidRPr="009013E4" w:rsidRDefault="00F91719">
      <w:pPr>
        <w:pStyle w:val="Sottotitolo"/>
        <w:tabs>
          <w:tab w:val="left" w:pos="2977"/>
        </w:tabs>
        <w:ind w:left="0"/>
        <w:rPr>
          <w:rFonts w:ascii="Verdana" w:hAnsi="Verdana" w:cs="Tahoma"/>
          <w:color w:val="808080"/>
        </w:rPr>
      </w:pPr>
    </w:p>
    <w:p w14:paraId="4710B9EC" w14:textId="77777777" w:rsidR="00F91719" w:rsidRPr="009013E4" w:rsidRDefault="00F91719">
      <w:pPr>
        <w:pStyle w:val="Sottotitolo"/>
        <w:tabs>
          <w:tab w:val="left" w:pos="2977"/>
        </w:tabs>
        <w:ind w:left="0"/>
        <w:rPr>
          <w:rFonts w:ascii="Verdana" w:hAnsi="Verdana" w:cs="Tahoma"/>
          <w:color w:val="808080"/>
        </w:rPr>
      </w:pPr>
    </w:p>
    <w:p w14:paraId="67B96095" w14:textId="77777777" w:rsidR="00F91719" w:rsidRPr="009013E4" w:rsidRDefault="00F91719">
      <w:pPr>
        <w:pStyle w:val="Sottotitolo"/>
        <w:tabs>
          <w:tab w:val="left" w:pos="2977"/>
        </w:tabs>
        <w:ind w:left="0"/>
        <w:rPr>
          <w:rFonts w:ascii="Verdana" w:hAnsi="Verdana" w:cs="Tahoma"/>
          <w:color w:val="80808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4"/>
        <w:gridCol w:w="6345"/>
      </w:tblGrid>
      <w:tr w:rsidR="00F91719" w:rsidRPr="009013E4" w14:paraId="203E24CA" w14:textId="77777777" w:rsidTr="009013E4">
        <w:trPr>
          <w:cantSplit/>
        </w:trPr>
        <w:tc>
          <w:tcPr>
            <w:tcW w:w="963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9900"/>
          </w:tcPr>
          <w:p w14:paraId="4DBB29C4" w14:textId="77777777" w:rsidR="00F91719" w:rsidRPr="009013E4" w:rsidRDefault="00F91719">
            <w:pPr>
              <w:pStyle w:val="IdentificazioneTestata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Riferimenti</w:t>
            </w:r>
          </w:p>
        </w:tc>
      </w:tr>
      <w:tr w:rsidR="00F91719" w:rsidRPr="009013E4" w14:paraId="6EC19C10" w14:textId="77777777">
        <w:tc>
          <w:tcPr>
            <w:tcW w:w="3294" w:type="dxa"/>
            <w:tcBorders>
              <w:top w:val="single" w:sz="12" w:space="0" w:color="auto"/>
            </w:tcBorders>
          </w:tcPr>
          <w:p w14:paraId="0B161208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Oggetto:</w:t>
            </w:r>
          </w:p>
        </w:tc>
        <w:tc>
          <w:tcPr>
            <w:tcW w:w="6345" w:type="dxa"/>
            <w:tcBorders>
              <w:top w:val="single" w:sz="12" w:space="0" w:color="auto"/>
            </w:tcBorders>
          </w:tcPr>
          <w:p w14:paraId="68BE7CAB" w14:textId="77777777" w:rsidR="00F91719" w:rsidRPr="009013E4" w:rsidRDefault="008178D3">
            <w:pPr>
              <w:pStyle w:val="Identificazione"/>
              <w:rPr>
                <w:rFonts w:ascii="Verdana" w:hAnsi="Verdana" w:cs="Tahoma"/>
                <w:lang w:val="it-IT"/>
              </w:rPr>
            </w:pPr>
            <w:r>
              <w:rPr>
                <w:rFonts w:ascii="Verdana" w:hAnsi="Verdana" w:cs="Tahoma"/>
                <w:lang w:val="it-IT"/>
              </w:rPr>
              <w:t>Area pagamenti</w:t>
            </w:r>
          </w:p>
        </w:tc>
      </w:tr>
      <w:tr w:rsidR="00F91719" w:rsidRPr="009013E4" w14:paraId="6F525517" w14:textId="77777777">
        <w:tc>
          <w:tcPr>
            <w:tcW w:w="3294" w:type="dxa"/>
          </w:tcPr>
          <w:p w14:paraId="148CF9E4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Modello Documento:</w:t>
            </w:r>
          </w:p>
        </w:tc>
        <w:tc>
          <w:tcPr>
            <w:tcW w:w="6345" w:type="dxa"/>
          </w:tcPr>
          <w:p w14:paraId="7F5B5ED7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b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CBI.doc</w:t>
            </w:r>
          </w:p>
        </w:tc>
      </w:tr>
      <w:tr w:rsidR="00F91719" w:rsidRPr="009013E4" w14:paraId="35EC2213" w14:textId="77777777">
        <w:tc>
          <w:tcPr>
            <w:tcW w:w="3294" w:type="dxa"/>
          </w:tcPr>
          <w:p w14:paraId="44973E47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Nome File:</w:t>
            </w:r>
          </w:p>
        </w:tc>
        <w:tc>
          <w:tcPr>
            <w:tcW w:w="6345" w:type="dxa"/>
          </w:tcPr>
          <w:p w14:paraId="793D0B6C" w14:textId="5E53571A" w:rsidR="00F91719" w:rsidRPr="009013E4" w:rsidRDefault="008178D3">
            <w:pPr>
              <w:pStyle w:val="Identificazione"/>
              <w:rPr>
                <w:rFonts w:ascii="Verdana" w:hAnsi="Verdana" w:cs="Tahoma"/>
                <w:b/>
                <w:lang w:val="it-IT"/>
              </w:rPr>
            </w:pPr>
            <w:r>
              <w:rPr>
                <w:rFonts w:ascii="Verdana" w:hAnsi="Verdana" w:cs="Tahoma"/>
                <w:b/>
                <w:lang w:val="it-IT"/>
              </w:rPr>
              <w:fldChar w:fldCharType="begin"/>
            </w:r>
            <w:r>
              <w:rPr>
                <w:rFonts w:ascii="Verdana" w:hAnsi="Verdana" w:cs="Tahoma"/>
                <w:b/>
                <w:lang w:val="it-IT"/>
              </w:rPr>
              <w:instrText xml:space="preserve"> FILENAME   \* MERGEFORMAT </w:instrText>
            </w:r>
            <w:r>
              <w:rPr>
                <w:rFonts w:ascii="Verdana" w:hAnsi="Verdana" w:cs="Tahoma"/>
                <w:b/>
                <w:lang w:val="it-IT"/>
              </w:rPr>
              <w:fldChar w:fldCharType="separate"/>
            </w:r>
            <w:r w:rsidR="00AC474B">
              <w:rPr>
                <w:rFonts w:ascii="Verdana" w:hAnsi="Verdana" w:cs="Tahoma"/>
                <w:b/>
                <w:noProof/>
                <w:lang w:val="it-IT"/>
              </w:rPr>
              <w:t>STPSD-MO-001- Esiti PSD v.00.00.02_BOZZA</w:t>
            </w:r>
            <w:r>
              <w:rPr>
                <w:rFonts w:ascii="Verdana" w:hAnsi="Verdana" w:cs="Tahoma"/>
                <w:b/>
                <w:lang w:val="it-IT"/>
              </w:rPr>
              <w:fldChar w:fldCharType="end"/>
            </w:r>
          </w:p>
        </w:tc>
      </w:tr>
      <w:tr w:rsidR="00F91719" w:rsidRPr="009013E4" w14:paraId="2ABEC61D" w14:textId="77777777">
        <w:tc>
          <w:tcPr>
            <w:tcW w:w="3294" w:type="dxa"/>
          </w:tcPr>
          <w:p w14:paraId="3EE405D9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Versione:</w:t>
            </w:r>
          </w:p>
        </w:tc>
        <w:tc>
          <w:tcPr>
            <w:tcW w:w="6345" w:type="dxa"/>
          </w:tcPr>
          <w:p w14:paraId="4CC13298" w14:textId="610C0D08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</w:rPr>
              <w:fldChar w:fldCharType="begin"/>
            </w:r>
            <w:r w:rsidRPr="009013E4">
              <w:rPr>
                <w:rFonts w:ascii="Verdana" w:hAnsi="Verdana" w:cs="Tahoma"/>
                <w:lang w:val="it-IT"/>
              </w:rPr>
              <w:instrText xml:space="preserve"> KEYWORDS  \* MERGEFORMAT </w:instrText>
            </w:r>
            <w:r w:rsidRPr="009013E4">
              <w:rPr>
                <w:rFonts w:ascii="Verdana" w:hAnsi="Verdana" w:cs="Tahoma"/>
              </w:rPr>
              <w:fldChar w:fldCharType="separate"/>
            </w:r>
            <w:r w:rsidR="00BA6C11">
              <w:rPr>
                <w:rFonts w:ascii="Verdana" w:hAnsi="Verdana" w:cs="Tahoma"/>
                <w:lang w:val="it-IT"/>
              </w:rPr>
              <w:t>00.00.02</w:t>
            </w:r>
            <w:r w:rsidRPr="009013E4">
              <w:rPr>
                <w:rFonts w:ascii="Verdana" w:hAnsi="Verdana" w:cs="Tahoma"/>
              </w:rPr>
              <w:fldChar w:fldCharType="end"/>
            </w:r>
            <w:r w:rsidR="009013E4" w:rsidRPr="009013E4">
              <w:rPr>
                <w:rFonts w:ascii="Verdana" w:hAnsi="Verdana" w:cs="Tahoma"/>
              </w:rPr>
              <w:t xml:space="preserve"> </w:t>
            </w:r>
            <w:r w:rsidRPr="009013E4">
              <w:rPr>
                <w:rFonts w:ascii="Verdana" w:hAnsi="Verdana" w:cs="Tahoma"/>
                <w:lang w:val="it-IT"/>
              </w:rPr>
              <w:t xml:space="preserve">– Pagine </w:t>
            </w:r>
            <w:r w:rsidRPr="009013E4">
              <w:rPr>
                <w:rFonts w:ascii="Verdana" w:hAnsi="Verdana" w:cs="Tahoma"/>
              </w:rPr>
              <w:fldChar w:fldCharType="begin"/>
            </w:r>
            <w:r w:rsidRPr="009013E4">
              <w:rPr>
                <w:rFonts w:ascii="Verdana" w:hAnsi="Verdana" w:cs="Tahoma"/>
                <w:lang w:val="it-IT"/>
              </w:rPr>
              <w:instrText xml:space="preserve"> NUMPAGES  \* MERGEFORMAT </w:instrText>
            </w:r>
            <w:r w:rsidRPr="009013E4">
              <w:rPr>
                <w:rFonts w:ascii="Verdana" w:hAnsi="Verdana" w:cs="Tahoma"/>
              </w:rPr>
              <w:fldChar w:fldCharType="separate"/>
            </w:r>
            <w:r w:rsidR="00DC6F7A" w:rsidRPr="00DC6F7A">
              <w:rPr>
                <w:rFonts w:ascii="Verdana" w:hAnsi="Verdana" w:cs="Tahoma"/>
                <w:noProof/>
              </w:rPr>
              <w:t>23</w:t>
            </w:r>
            <w:r w:rsidRPr="009013E4">
              <w:rPr>
                <w:rFonts w:ascii="Verdana" w:hAnsi="Verdana" w:cs="Tahoma"/>
              </w:rPr>
              <w:fldChar w:fldCharType="end"/>
            </w:r>
          </w:p>
        </w:tc>
      </w:tr>
      <w:tr w:rsidR="00F91719" w:rsidRPr="009013E4" w14:paraId="723B3D95" w14:textId="77777777">
        <w:tc>
          <w:tcPr>
            <w:tcW w:w="3294" w:type="dxa"/>
          </w:tcPr>
          <w:p w14:paraId="73C318A7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Ultimo aggiornamento:</w:t>
            </w:r>
          </w:p>
        </w:tc>
        <w:tc>
          <w:tcPr>
            <w:tcW w:w="6345" w:type="dxa"/>
          </w:tcPr>
          <w:p w14:paraId="1E95C1DF" w14:textId="72F358B4" w:rsidR="00F91719" w:rsidRPr="009013E4" w:rsidRDefault="001537E1">
            <w:pPr>
              <w:pStyle w:val="Identificazione"/>
              <w:rPr>
                <w:rFonts w:ascii="Verdana" w:hAnsi="Verdana" w:cs="Tahoma"/>
                <w:lang w:val="it-IT"/>
              </w:rPr>
            </w:pPr>
            <w:r>
              <w:rPr>
                <w:rFonts w:ascii="Verdana" w:hAnsi="Verdana" w:cs="Tahoma"/>
                <w:lang w:val="it-IT"/>
              </w:rPr>
              <w:t>02</w:t>
            </w:r>
            <w:r w:rsidR="00AC474B">
              <w:rPr>
                <w:rFonts w:ascii="Verdana" w:hAnsi="Verdana" w:cs="Tahoma"/>
                <w:lang w:val="it-IT"/>
              </w:rPr>
              <w:t>/</w:t>
            </w:r>
            <w:r>
              <w:rPr>
                <w:rFonts w:ascii="Verdana" w:hAnsi="Verdana" w:cs="Tahoma"/>
                <w:lang w:val="it-IT"/>
              </w:rPr>
              <w:t>11</w:t>
            </w:r>
            <w:r w:rsidR="00AC474B">
              <w:rPr>
                <w:rFonts w:ascii="Verdana" w:hAnsi="Verdana" w:cs="Tahoma"/>
                <w:lang w:val="it-IT"/>
              </w:rPr>
              <w:t>/2023</w:t>
            </w:r>
          </w:p>
        </w:tc>
      </w:tr>
      <w:tr w:rsidR="00F91719" w:rsidRPr="009013E4" w14:paraId="18349277" w14:textId="77777777">
        <w:tc>
          <w:tcPr>
            <w:tcW w:w="3294" w:type="dxa"/>
          </w:tcPr>
          <w:p w14:paraId="65B67875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Data creazione:</w:t>
            </w:r>
          </w:p>
        </w:tc>
        <w:tc>
          <w:tcPr>
            <w:tcW w:w="6345" w:type="dxa"/>
          </w:tcPr>
          <w:p w14:paraId="2438201C" w14:textId="77777777" w:rsidR="00F91719" w:rsidRPr="009013E4" w:rsidRDefault="008178D3">
            <w:pPr>
              <w:pStyle w:val="Identificazione"/>
              <w:rPr>
                <w:rFonts w:ascii="Verdana" w:hAnsi="Verdana" w:cs="Tahoma"/>
                <w:lang w:val="it-IT"/>
              </w:rPr>
            </w:pPr>
            <w:r>
              <w:rPr>
                <w:rFonts w:ascii="Verdana" w:hAnsi="Verdana" w:cs="Tahoma"/>
                <w:snapToGrid w:val="0"/>
                <w:lang w:val="it-IT"/>
              </w:rPr>
              <w:t>27/04</w:t>
            </w:r>
            <w:r w:rsidR="004A7277" w:rsidRPr="009013E4">
              <w:rPr>
                <w:rFonts w:ascii="Verdana" w:hAnsi="Verdana" w:cs="Tahoma"/>
                <w:snapToGrid w:val="0"/>
                <w:lang w:val="it-IT"/>
              </w:rPr>
              <w:t>/</w:t>
            </w:r>
            <w:r w:rsidR="008126E1" w:rsidRPr="009013E4">
              <w:rPr>
                <w:rFonts w:ascii="Verdana" w:hAnsi="Verdana" w:cs="Tahoma"/>
                <w:snapToGrid w:val="0"/>
                <w:lang w:val="it-IT"/>
              </w:rPr>
              <w:t>20</w:t>
            </w:r>
            <w:r>
              <w:rPr>
                <w:rFonts w:ascii="Verdana" w:hAnsi="Verdana" w:cs="Tahoma"/>
                <w:snapToGrid w:val="0"/>
                <w:lang w:val="it-IT"/>
              </w:rPr>
              <w:t>10</w:t>
            </w:r>
          </w:p>
        </w:tc>
      </w:tr>
      <w:tr w:rsidR="00F91719" w:rsidRPr="009013E4" w14:paraId="7B691A83" w14:textId="77777777">
        <w:trPr>
          <w:trHeight w:val="301"/>
        </w:trPr>
        <w:tc>
          <w:tcPr>
            <w:tcW w:w="3294" w:type="dxa"/>
          </w:tcPr>
          <w:p w14:paraId="33E38CDD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Autore:</w:t>
            </w:r>
          </w:p>
        </w:tc>
        <w:tc>
          <w:tcPr>
            <w:tcW w:w="6345" w:type="dxa"/>
          </w:tcPr>
          <w:p w14:paraId="3B9FC584" w14:textId="2C0CD3DA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fldChar w:fldCharType="begin"/>
            </w:r>
            <w:r w:rsidRPr="009013E4">
              <w:rPr>
                <w:rFonts w:ascii="Verdana" w:hAnsi="Verdana" w:cs="Tahoma"/>
                <w:lang w:val="it-IT"/>
              </w:rPr>
              <w:instrText xml:space="preserve"> AUTHOR  \* MERGEFORMAT </w:instrText>
            </w:r>
            <w:r w:rsidRPr="009013E4">
              <w:rPr>
                <w:rFonts w:ascii="Verdana" w:hAnsi="Verdana" w:cs="Tahoma"/>
                <w:lang w:val="it-IT"/>
              </w:rPr>
              <w:fldChar w:fldCharType="separate"/>
            </w:r>
            <w:r w:rsidR="007001B3" w:rsidRPr="007001B3">
              <w:rPr>
                <w:rFonts w:ascii="Verdana" w:hAnsi="Verdana" w:cs="Tahoma"/>
                <w:noProof/>
              </w:rPr>
              <w:t>CBI</w:t>
            </w:r>
            <w:r w:rsidRPr="009013E4">
              <w:rPr>
                <w:rFonts w:ascii="Verdana" w:hAnsi="Verdana" w:cs="Tahoma"/>
                <w:lang w:val="it-IT"/>
              </w:rPr>
              <w:fldChar w:fldCharType="end"/>
            </w:r>
          </w:p>
        </w:tc>
      </w:tr>
      <w:tr w:rsidR="00F91719" w:rsidRPr="009013E4" w14:paraId="23AB0F9D" w14:textId="77777777">
        <w:trPr>
          <w:trHeight w:val="264"/>
        </w:trPr>
        <w:tc>
          <w:tcPr>
            <w:tcW w:w="3294" w:type="dxa"/>
          </w:tcPr>
          <w:p w14:paraId="0A2B1153" w14:textId="77777777" w:rsidR="00F91719" w:rsidRPr="009013E4" w:rsidRDefault="00F91719">
            <w:pPr>
              <w:pStyle w:val="Identificazione"/>
              <w:rPr>
                <w:rFonts w:ascii="Verdana" w:hAnsi="Verdana" w:cs="Tahoma"/>
                <w:lang w:val="it-IT"/>
              </w:rPr>
            </w:pPr>
            <w:r w:rsidRPr="009013E4">
              <w:rPr>
                <w:rFonts w:ascii="Verdana" w:hAnsi="Verdana" w:cs="Tahoma"/>
                <w:lang w:val="it-IT"/>
              </w:rPr>
              <w:t>Revisore:</w:t>
            </w:r>
          </w:p>
        </w:tc>
        <w:tc>
          <w:tcPr>
            <w:tcW w:w="6345" w:type="dxa"/>
          </w:tcPr>
          <w:p w14:paraId="314448D6" w14:textId="77777777" w:rsidR="00F91719" w:rsidRPr="009013E4" w:rsidRDefault="000A6285">
            <w:pPr>
              <w:pStyle w:val="Identificazione"/>
              <w:rPr>
                <w:rFonts w:ascii="Verdana" w:hAnsi="Verdana" w:cs="Tahoma"/>
                <w:lang w:val="it-IT"/>
              </w:rPr>
            </w:pPr>
            <w:proofErr w:type="spellStart"/>
            <w:r w:rsidRPr="009013E4">
              <w:rPr>
                <w:rFonts w:ascii="Verdana" w:hAnsi="Verdana" w:cs="Tahoma"/>
                <w:lang w:val="it-IT"/>
              </w:rPr>
              <w:t>GdL</w:t>
            </w:r>
            <w:proofErr w:type="spellEnd"/>
            <w:r w:rsidR="008178D3">
              <w:rPr>
                <w:rFonts w:ascii="Verdana" w:hAnsi="Verdana" w:cs="Tahoma"/>
                <w:lang w:val="it-IT"/>
              </w:rPr>
              <w:t xml:space="preserve"> Business misto</w:t>
            </w:r>
          </w:p>
        </w:tc>
      </w:tr>
    </w:tbl>
    <w:p w14:paraId="7482B3A7" w14:textId="77777777" w:rsidR="00F91719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jc w:val="center"/>
        <w:rPr>
          <w:rFonts w:ascii="Verdana" w:hAnsi="Verdana" w:cs="Tahoma"/>
          <w:b/>
        </w:rPr>
      </w:pPr>
    </w:p>
    <w:p w14:paraId="553301A8" w14:textId="77777777" w:rsidR="00F91719" w:rsidRPr="009013E4" w:rsidRDefault="00F91719">
      <w:pPr>
        <w:pStyle w:val="Titoloindice"/>
        <w:pBdr>
          <w:bottom w:val="single" w:sz="6" w:space="0" w:color="auto"/>
        </w:pBdr>
        <w:rPr>
          <w:rFonts w:ascii="Verdana" w:hAnsi="Verdana" w:cs="Tahoma"/>
        </w:rPr>
      </w:pPr>
      <w:bookmarkStart w:id="1" w:name="_Toc35857509"/>
      <w:bookmarkStart w:id="2" w:name="_Toc46567405"/>
      <w:bookmarkStart w:id="3" w:name="_Toc50452709"/>
      <w:bookmarkStart w:id="4" w:name="_Toc50454613"/>
      <w:bookmarkStart w:id="5" w:name="_Toc51475936"/>
      <w:bookmarkStart w:id="6" w:name="_Toc55726378"/>
      <w:r w:rsidRPr="009013E4">
        <w:rPr>
          <w:rFonts w:ascii="Verdana" w:hAnsi="Verdana" w:cs="Tahoma"/>
        </w:rPr>
        <w:lastRenderedPageBreak/>
        <w:t>Revisioni</w:t>
      </w:r>
      <w:bookmarkEnd w:id="1"/>
      <w:bookmarkEnd w:id="2"/>
      <w:bookmarkEnd w:id="3"/>
      <w:bookmarkEnd w:id="4"/>
      <w:bookmarkEnd w:id="5"/>
      <w:bookmarkEnd w:id="6"/>
    </w:p>
    <w:tbl>
      <w:tblPr>
        <w:tblW w:w="979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1701"/>
        <w:gridCol w:w="1843"/>
        <w:gridCol w:w="4270"/>
      </w:tblGrid>
      <w:tr w:rsidR="008B3804" w:rsidRPr="00513A21" w14:paraId="03B939DA" w14:textId="77777777" w:rsidTr="00513A21">
        <w:trPr>
          <w:trHeight w:val="24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2" w:color="000000" w:fill="FFFFFF"/>
          </w:tcPr>
          <w:p w14:paraId="20D36AC4" w14:textId="77777777" w:rsidR="008B3804" w:rsidRPr="00513A21" w:rsidRDefault="008B3804" w:rsidP="00513A21">
            <w:pPr>
              <w:ind w:left="112"/>
              <w:jc w:val="left"/>
              <w:rPr>
                <w:rFonts w:ascii="Verdana" w:hAnsi="Verdana" w:cs="Tahoma"/>
                <w:b/>
                <w:snapToGrid w:val="0"/>
                <w:color w:val="000000"/>
                <w:sz w:val="20"/>
              </w:rPr>
            </w:pPr>
            <w:r w:rsidRPr="00513A21">
              <w:rPr>
                <w:rFonts w:ascii="Verdana" w:hAnsi="Verdana" w:cs="Tahoma"/>
                <w:b/>
                <w:snapToGrid w:val="0"/>
                <w:color w:val="000000"/>
                <w:sz w:val="20"/>
              </w:rPr>
              <w:t>Data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2" w:color="000000" w:fill="FFFFFF"/>
          </w:tcPr>
          <w:p w14:paraId="69B3A7C9" w14:textId="77777777" w:rsidR="008B3804" w:rsidRPr="00513A21" w:rsidRDefault="008B3804" w:rsidP="00513A21">
            <w:pPr>
              <w:ind w:left="111"/>
              <w:jc w:val="left"/>
              <w:rPr>
                <w:rFonts w:ascii="Verdana" w:hAnsi="Verdana" w:cs="Tahoma"/>
                <w:b/>
                <w:snapToGrid w:val="0"/>
                <w:color w:val="000000"/>
                <w:sz w:val="20"/>
              </w:rPr>
            </w:pPr>
            <w:r w:rsidRPr="00513A21">
              <w:rPr>
                <w:rFonts w:ascii="Verdana" w:hAnsi="Verdana" w:cs="Tahoma"/>
                <w:b/>
                <w:snapToGrid w:val="0"/>
                <w:color w:val="000000"/>
                <w:sz w:val="20"/>
              </w:rPr>
              <w:t>Ver.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2" w:color="000000" w:fill="FFFFFF"/>
          </w:tcPr>
          <w:p w14:paraId="2C38A7E8" w14:textId="77777777" w:rsidR="008B3804" w:rsidRPr="00513A21" w:rsidRDefault="00513A21" w:rsidP="00513A21">
            <w:pPr>
              <w:ind w:left="111"/>
              <w:jc w:val="left"/>
              <w:rPr>
                <w:rFonts w:ascii="Verdana" w:hAnsi="Verdana" w:cs="Tahoma"/>
                <w:b/>
                <w:snapToGrid w:val="0"/>
                <w:color w:val="000000"/>
                <w:sz w:val="20"/>
              </w:rPr>
            </w:pPr>
            <w:r>
              <w:rPr>
                <w:rFonts w:ascii="Verdana" w:hAnsi="Verdana" w:cs="Tahoma"/>
                <w:b/>
                <w:snapToGrid w:val="0"/>
                <w:color w:val="000000"/>
                <w:sz w:val="20"/>
              </w:rPr>
              <w:t xml:space="preserve">Entrata </w:t>
            </w:r>
            <w:r w:rsidR="00974A21" w:rsidRPr="00513A21">
              <w:rPr>
                <w:rFonts w:ascii="Verdana" w:hAnsi="Verdana" w:cs="Tahoma"/>
                <w:b/>
                <w:snapToGrid w:val="0"/>
                <w:color w:val="000000"/>
                <w:sz w:val="20"/>
              </w:rPr>
              <w:t>in vigore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2" w:color="000000" w:fill="FFFFFF"/>
          </w:tcPr>
          <w:p w14:paraId="148E399D" w14:textId="77777777" w:rsidR="008B3804" w:rsidRPr="00513A21" w:rsidRDefault="008B3804" w:rsidP="00513A21">
            <w:pPr>
              <w:ind w:left="111"/>
              <w:jc w:val="left"/>
              <w:rPr>
                <w:rFonts w:ascii="Verdana" w:hAnsi="Verdana" w:cs="Tahoma"/>
                <w:b/>
                <w:snapToGrid w:val="0"/>
                <w:color w:val="000000"/>
                <w:sz w:val="20"/>
              </w:rPr>
            </w:pPr>
            <w:r w:rsidRPr="00513A21">
              <w:rPr>
                <w:rFonts w:ascii="Verdana" w:hAnsi="Verdana" w:cs="Tahoma"/>
                <w:b/>
                <w:snapToGrid w:val="0"/>
                <w:color w:val="000000"/>
                <w:sz w:val="20"/>
              </w:rPr>
              <w:t>Validato da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2" w:color="000000" w:fill="FFFFFF"/>
          </w:tcPr>
          <w:p w14:paraId="2F44F6B5" w14:textId="77777777" w:rsidR="008B3804" w:rsidRPr="00513A21" w:rsidRDefault="008B3804" w:rsidP="00513A21">
            <w:pPr>
              <w:ind w:left="111"/>
              <w:jc w:val="left"/>
              <w:rPr>
                <w:rFonts w:ascii="Verdana" w:hAnsi="Verdana" w:cs="Tahoma"/>
                <w:b/>
                <w:snapToGrid w:val="0"/>
                <w:color w:val="000000"/>
                <w:sz w:val="20"/>
              </w:rPr>
            </w:pPr>
            <w:r w:rsidRPr="00513A21">
              <w:rPr>
                <w:rFonts w:ascii="Verdana" w:hAnsi="Verdana" w:cs="Tahoma"/>
                <w:b/>
                <w:snapToGrid w:val="0"/>
                <w:color w:val="000000"/>
                <w:sz w:val="20"/>
              </w:rPr>
              <w:t>Note</w:t>
            </w:r>
          </w:p>
        </w:tc>
      </w:tr>
      <w:tr w:rsidR="00644C87" w:rsidRPr="00513A21" w14:paraId="62E218D8" w14:textId="77777777" w:rsidTr="00513A21">
        <w:trPr>
          <w:trHeight w:val="24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D073B" w14:textId="77777777" w:rsidR="00644C87" w:rsidRPr="00513A21" w:rsidRDefault="00C66B5D" w:rsidP="00092D05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  <w:t>28-04-2010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549F" w14:textId="77777777" w:rsidR="00644C87" w:rsidRPr="00513A21" w:rsidRDefault="00644C87" w:rsidP="00092D05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</w:pPr>
            <w:r w:rsidRPr="00513A21"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  <w:t>00.00.01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A5112" w14:textId="77777777" w:rsidR="00644C87" w:rsidRPr="00513A21" w:rsidRDefault="00644C87" w:rsidP="00092D05">
            <w:pPr>
              <w:spacing w:line="360" w:lineRule="auto"/>
              <w:ind w:left="396" w:hanging="284"/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</w:pPr>
            <w:r w:rsidRPr="00513A21"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  <w:t>DRAFT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4FC4C" w14:textId="77777777" w:rsidR="00644C87" w:rsidRPr="00513A21" w:rsidRDefault="00644C87" w:rsidP="00092D05">
            <w:pPr>
              <w:tabs>
                <w:tab w:val="left" w:pos="4915"/>
                <w:tab w:val="left" w:pos="5275"/>
              </w:tabs>
              <w:spacing w:line="100" w:lineRule="atLeast"/>
              <w:ind w:left="0"/>
              <w:rPr>
                <w:rFonts w:ascii="Verdana" w:hAnsi="Verdana" w:cs="Tahoma"/>
                <w:color w:val="000000"/>
                <w:sz w:val="16"/>
                <w:szCs w:val="16"/>
              </w:rPr>
            </w:pPr>
            <w:smartTag w:uri="urn:schemas-microsoft-com:office:smarttags" w:element="PersonName">
              <w:smartTagPr>
                <w:attr w:name="ProductID" w:val="Segreteria Tecnica"/>
              </w:smartTagPr>
              <w:r w:rsidRPr="00513A21">
                <w:rPr>
                  <w:rFonts w:ascii="Verdana" w:hAnsi="Verdana" w:cs="Tahoma"/>
                  <w:color w:val="000000"/>
                  <w:sz w:val="16"/>
                  <w:szCs w:val="16"/>
                </w:rPr>
                <w:t>Segreteria Tecnica</w:t>
              </w:r>
            </w:smartTag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FEADE" w14:textId="77777777" w:rsidR="00644C87" w:rsidRPr="00513A21" w:rsidRDefault="00644C87" w:rsidP="00AD7868">
            <w:pPr>
              <w:numPr>
                <w:ilvl w:val="0"/>
                <w:numId w:val="19"/>
              </w:numPr>
              <w:tabs>
                <w:tab w:val="clear" w:pos="720"/>
                <w:tab w:val="num" w:pos="283"/>
                <w:tab w:val="left" w:pos="4915"/>
                <w:tab w:val="left" w:pos="5275"/>
              </w:tabs>
              <w:suppressAutoHyphens/>
              <w:spacing w:line="100" w:lineRule="atLeast"/>
              <w:ind w:left="283" w:hanging="251"/>
              <w:rPr>
                <w:rFonts w:ascii="Verdana" w:hAnsi="Verdana" w:cs="Tahoma"/>
                <w:color w:val="000000"/>
                <w:sz w:val="16"/>
                <w:szCs w:val="16"/>
              </w:rPr>
            </w:pPr>
            <w:r w:rsidRPr="00513A21">
              <w:rPr>
                <w:rFonts w:ascii="Verdana" w:hAnsi="Verdana" w:cs="Tahoma"/>
                <w:color w:val="000000"/>
                <w:sz w:val="16"/>
                <w:szCs w:val="16"/>
              </w:rPr>
              <w:t xml:space="preserve">Prima versione </w:t>
            </w:r>
            <w:r w:rsidRPr="00513A21">
              <w:rPr>
                <w:rFonts w:ascii="Verdana" w:hAnsi="Verdana" w:cs="Tahoma"/>
                <w:i/>
                <w:color w:val="000000"/>
                <w:sz w:val="16"/>
                <w:szCs w:val="16"/>
              </w:rPr>
              <w:t>draft</w:t>
            </w:r>
            <w:r w:rsidRPr="00513A21">
              <w:rPr>
                <w:rFonts w:ascii="Verdana" w:hAnsi="Verdana" w:cs="Tahoma"/>
                <w:color w:val="000000"/>
                <w:sz w:val="16"/>
                <w:szCs w:val="16"/>
              </w:rPr>
              <w:t xml:space="preserve"> </w:t>
            </w:r>
          </w:p>
        </w:tc>
      </w:tr>
      <w:tr w:rsidR="00E00266" w:rsidRPr="009013E4" w14:paraId="00FA34B4" w14:textId="77777777" w:rsidTr="00513A21">
        <w:trPr>
          <w:trHeight w:val="24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FFA47" w14:textId="77777777" w:rsidR="00E00266" w:rsidRPr="00513A21" w:rsidRDefault="00E00266" w:rsidP="00892B4C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  <w:t>28-06-2010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1272C" w14:textId="77777777" w:rsidR="00E00266" w:rsidRPr="00513A21" w:rsidRDefault="00E00266" w:rsidP="00892B4C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  <w:t>00.00.02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8915C" w14:textId="77777777" w:rsidR="00E00266" w:rsidRPr="00513A21" w:rsidRDefault="006A3DB0" w:rsidP="00892B4C">
            <w:pPr>
              <w:spacing w:line="360" w:lineRule="auto"/>
              <w:ind w:left="396" w:hanging="284"/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 w:cs="Tahoma"/>
                <w:snapToGrid w:val="0"/>
                <w:color w:val="000000"/>
                <w:sz w:val="16"/>
                <w:szCs w:val="16"/>
              </w:rPr>
              <w:t>14/02/2011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D501D" w14:textId="77777777" w:rsidR="00E00266" w:rsidRPr="00513A21" w:rsidRDefault="00E00266" w:rsidP="00892B4C">
            <w:pPr>
              <w:tabs>
                <w:tab w:val="left" w:pos="4915"/>
                <w:tab w:val="left" w:pos="5275"/>
              </w:tabs>
              <w:spacing w:line="100" w:lineRule="atLeast"/>
              <w:ind w:left="0"/>
              <w:rPr>
                <w:rFonts w:ascii="Verdana" w:hAnsi="Verdana" w:cs="Tahoma"/>
                <w:color w:val="000000"/>
                <w:sz w:val="16"/>
                <w:szCs w:val="16"/>
              </w:rPr>
            </w:pPr>
            <w:smartTag w:uri="urn:schemas-microsoft-com:office:smarttags" w:element="PersonName">
              <w:smartTagPr>
                <w:attr w:name="ProductID" w:val="Segreteria Tecnica"/>
              </w:smartTagPr>
              <w:r w:rsidRPr="00513A21">
                <w:rPr>
                  <w:rFonts w:ascii="Verdana" w:hAnsi="Verdana" w:cs="Tahoma"/>
                  <w:color w:val="000000"/>
                  <w:sz w:val="16"/>
                  <w:szCs w:val="16"/>
                </w:rPr>
                <w:t>Segreteria Tecnica</w:t>
              </w:r>
            </w:smartTag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72C45" w14:textId="77777777" w:rsidR="00E00266" w:rsidRPr="00513A21" w:rsidRDefault="00E00266" w:rsidP="00892B4C">
            <w:pPr>
              <w:numPr>
                <w:ilvl w:val="0"/>
                <w:numId w:val="19"/>
              </w:numPr>
              <w:tabs>
                <w:tab w:val="clear" w:pos="720"/>
                <w:tab w:val="num" w:pos="283"/>
                <w:tab w:val="left" w:pos="4915"/>
                <w:tab w:val="left" w:pos="5275"/>
              </w:tabs>
              <w:suppressAutoHyphens/>
              <w:spacing w:line="100" w:lineRule="atLeast"/>
              <w:ind w:left="283" w:hanging="251"/>
              <w:rPr>
                <w:rFonts w:ascii="Verdana" w:hAnsi="Verdana" w:cs="Tahoma"/>
                <w:color w:val="000000"/>
                <w:sz w:val="16"/>
                <w:szCs w:val="16"/>
              </w:rPr>
            </w:pPr>
            <w:r>
              <w:rPr>
                <w:rFonts w:ascii="Verdana" w:hAnsi="Verdana" w:cs="Tahoma"/>
                <w:color w:val="000000"/>
                <w:sz w:val="16"/>
                <w:szCs w:val="16"/>
              </w:rPr>
              <w:t>Seconda</w:t>
            </w:r>
            <w:r w:rsidRPr="00513A21">
              <w:rPr>
                <w:rFonts w:ascii="Verdana" w:hAnsi="Verdana" w:cs="Tahoma"/>
                <w:color w:val="000000"/>
                <w:sz w:val="16"/>
                <w:szCs w:val="16"/>
              </w:rPr>
              <w:t xml:space="preserve"> versione </w:t>
            </w:r>
            <w:r w:rsidR="004C0BD4" w:rsidRPr="004C0BD4">
              <w:rPr>
                <w:rFonts w:ascii="Verdana" w:hAnsi="Verdana" w:cs="Tahoma"/>
                <w:color w:val="000000"/>
                <w:sz w:val="16"/>
                <w:szCs w:val="16"/>
              </w:rPr>
              <w:t>dopo</w:t>
            </w:r>
            <w:r w:rsidRPr="00513A21">
              <w:rPr>
                <w:rFonts w:ascii="Verdana" w:hAnsi="Verdana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Tahoma"/>
                <w:color w:val="000000"/>
                <w:sz w:val="16"/>
                <w:szCs w:val="16"/>
              </w:rPr>
              <w:t>consultazione</w:t>
            </w:r>
            <w:r w:rsidR="004C0BD4">
              <w:rPr>
                <w:rFonts w:ascii="Verdana" w:hAnsi="Verdana" w:cs="Tahoma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4C0BD4">
              <w:rPr>
                <w:rFonts w:ascii="Verdana" w:hAnsi="Verdana" w:cs="Tahoma"/>
                <w:color w:val="000000"/>
                <w:sz w:val="16"/>
                <w:szCs w:val="16"/>
              </w:rPr>
              <w:t>GdL</w:t>
            </w:r>
            <w:proofErr w:type="spellEnd"/>
          </w:p>
        </w:tc>
      </w:tr>
      <w:tr w:rsidR="00E00266" w:rsidRPr="009013E4" w14:paraId="405DC4EF" w14:textId="77777777" w:rsidTr="00513A21">
        <w:trPr>
          <w:trHeight w:val="24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48495" w14:textId="08E11B71" w:rsidR="00E00266" w:rsidRPr="0042450C" w:rsidRDefault="003C1410" w:rsidP="00DD5031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6"/>
                <w:szCs w:val="18"/>
              </w:rPr>
            </w:pPr>
            <w:ins w:id="7" w:author="Silvestri Mirko" w:date="2023-02-06T18:03:00Z">
              <w:r w:rsidRPr="0042450C"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06-02-2023</w:t>
              </w:r>
            </w:ins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FB88" w14:textId="5DBBAB3A" w:rsidR="00E00266" w:rsidRPr="0042450C" w:rsidRDefault="00DB1E85" w:rsidP="00DD5031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6"/>
                <w:szCs w:val="18"/>
              </w:rPr>
            </w:pPr>
            <w:ins w:id="8" w:author="Silvestri Mirko" w:date="2023-02-06T18:04:00Z">
              <w:r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00.00.02</w:t>
              </w:r>
            </w:ins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4669C" w14:textId="186C331C" w:rsidR="00E00266" w:rsidRPr="0042450C" w:rsidRDefault="00DB7F2B" w:rsidP="00DD5031">
            <w:pPr>
              <w:spacing w:line="360" w:lineRule="auto"/>
              <w:ind w:left="396" w:hanging="284"/>
              <w:rPr>
                <w:rFonts w:ascii="Verdana" w:hAnsi="Verdana" w:cs="Tahoma"/>
                <w:snapToGrid w:val="0"/>
                <w:color w:val="000000"/>
                <w:sz w:val="16"/>
                <w:szCs w:val="18"/>
              </w:rPr>
            </w:pPr>
            <w:ins w:id="9" w:author="Silvestri Mirko" w:date="2023-02-28T15:51:00Z">
              <w:r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19/11</w:t>
              </w:r>
            </w:ins>
            <w:ins w:id="10" w:author="Silvestri Mirko" w:date="2023-02-06T18:04:00Z">
              <w:r w:rsidR="00DB1E85"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/2023</w:t>
              </w:r>
            </w:ins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15AD5" w14:textId="7E09697F" w:rsidR="00E00266" w:rsidRPr="0042450C" w:rsidRDefault="00DB1E85" w:rsidP="00835BB5">
            <w:pPr>
              <w:tabs>
                <w:tab w:val="left" w:pos="4915"/>
                <w:tab w:val="left" w:pos="5275"/>
              </w:tabs>
              <w:spacing w:line="100" w:lineRule="atLeast"/>
              <w:ind w:left="0"/>
              <w:rPr>
                <w:rFonts w:ascii="Verdana" w:hAnsi="Verdana" w:cs="Tahoma"/>
                <w:color w:val="000000"/>
                <w:sz w:val="16"/>
                <w:szCs w:val="18"/>
              </w:rPr>
            </w:pPr>
            <w:proofErr w:type="spellStart"/>
            <w:ins w:id="11" w:author="Silvestri Mirko" w:date="2023-02-06T18:04:00Z">
              <w:r>
                <w:rPr>
                  <w:rFonts w:ascii="Verdana" w:hAnsi="Verdana" w:cs="Tahoma"/>
                  <w:color w:val="000000"/>
                  <w:sz w:val="16"/>
                  <w:szCs w:val="18"/>
                </w:rPr>
                <w:t>GdL</w:t>
              </w:r>
              <w:proofErr w:type="spellEnd"/>
              <w:r>
                <w:rPr>
                  <w:rFonts w:ascii="Verdana" w:hAnsi="Verdana" w:cs="Tahoma"/>
                  <w:color w:val="000000"/>
                  <w:sz w:val="16"/>
                  <w:szCs w:val="18"/>
                </w:rPr>
                <w:t xml:space="preserve"> Standard</w:t>
              </w:r>
            </w:ins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4B12B" w14:textId="77777777" w:rsidR="00E00266" w:rsidRDefault="00B72C27" w:rsidP="00AD7868">
            <w:pPr>
              <w:numPr>
                <w:ilvl w:val="0"/>
                <w:numId w:val="19"/>
              </w:numPr>
              <w:tabs>
                <w:tab w:val="clear" w:pos="720"/>
                <w:tab w:val="num" w:pos="283"/>
                <w:tab w:val="left" w:pos="4915"/>
                <w:tab w:val="left" w:pos="5275"/>
              </w:tabs>
              <w:suppressAutoHyphens/>
              <w:spacing w:line="100" w:lineRule="atLeast"/>
              <w:ind w:left="283" w:hanging="251"/>
              <w:rPr>
                <w:ins w:id="12" w:author="Silvestri Mirko" w:date="2023-02-28T15:41:00Z"/>
                <w:rFonts w:ascii="Verdana" w:hAnsi="Verdana" w:cs="Tahoma"/>
                <w:color w:val="000000"/>
                <w:sz w:val="16"/>
                <w:szCs w:val="18"/>
              </w:rPr>
            </w:pPr>
            <w:ins w:id="13" w:author="Silvestri Mirko" w:date="2023-02-06T18:04:00Z">
              <w:r>
                <w:rPr>
                  <w:rFonts w:ascii="Verdana" w:hAnsi="Verdana" w:cs="Tahoma"/>
                  <w:color w:val="000000"/>
                  <w:sz w:val="16"/>
                  <w:szCs w:val="18"/>
                </w:rPr>
                <w:t>Eliminati riferimenti al Bonifico Estero in formato PE/EF per via della dismissione</w:t>
              </w:r>
            </w:ins>
          </w:p>
          <w:p w14:paraId="7B066BAD" w14:textId="6BD140DA" w:rsidR="00BE5E23" w:rsidRPr="0042450C" w:rsidRDefault="00BE5E23" w:rsidP="00AD7868">
            <w:pPr>
              <w:numPr>
                <w:ilvl w:val="0"/>
                <w:numId w:val="19"/>
              </w:numPr>
              <w:tabs>
                <w:tab w:val="clear" w:pos="720"/>
                <w:tab w:val="num" w:pos="283"/>
                <w:tab w:val="left" w:pos="4915"/>
                <w:tab w:val="left" w:pos="5275"/>
              </w:tabs>
              <w:suppressAutoHyphens/>
              <w:spacing w:line="100" w:lineRule="atLeast"/>
              <w:ind w:left="283" w:hanging="251"/>
              <w:rPr>
                <w:rFonts w:ascii="Verdana" w:hAnsi="Verdana" w:cs="Tahoma"/>
                <w:color w:val="000000"/>
                <w:sz w:val="16"/>
                <w:szCs w:val="18"/>
              </w:rPr>
            </w:pPr>
            <w:ins w:id="14" w:author="Silvestri Mirko" w:date="2023-02-28T15:41:00Z">
              <w:r>
                <w:rPr>
                  <w:rFonts w:ascii="Verdana" w:hAnsi="Verdana" w:cs="Tahoma"/>
                  <w:color w:val="000000"/>
                  <w:sz w:val="16"/>
                  <w:szCs w:val="18"/>
                </w:rPr>
                <w:t xml:space="preserve">Aggiunta lista dei codici </w:t>
              </w:r>
              <w:r w:rsidR="000704F5">
                <w:rPr>
                  <w:rFonts w:ascii="Verdana" w:hAnsi="Verdana" w:cs="Tahoma"/>
                  <w:color w:val="000000"/>
                  <w:sz w:val="16"/>
                  <w:szCs w:val="18"/>
                </w:rPr>
                <w:t xml:space="preserve">che possono essere inseriti all’interno dello Status </w:t>
              </w:r>
            </w:ins>
            <w:proofErr w:type="spellStart"/>
            <w:ins w:id="15" w:author="Silvestri Mirko" w:date="2023-02-28T15:42:00Z">
              <w:r w:rsidR="000704F5">
                <w:rPr>
                  <w:rFonts w:ascii="Verdana" w:hAnsi="Verdana" w:cs="Tahoma"/>
                  <w:color w:val="000000"/>
                  <w:sz w:val="16"/>
                  <w:szCs w:val="18"/>
                </w:rPr>
                <w:t>Reason</w:t>
              </w:r>
              <w:proofErr w:type="spellEnd"/>
              <w:r w:rsidR="000704F5">
                <w:rPr>
                  <w:rFonts w:ascii="Verdana" w:hAnsi="Verdana" w:cs="Tahoma"/>
                  <w:color w:val="000000"/>
                  <w:sz w:val="16"/>
                  <w:szCs w:val="18"/>
                </w:rPr>
                <w:t xml:space="preserve"> Code per migliorare la leggibilità </w:t>
              </w:r>
              <w:proofErr w:type="spellStart"/>
              <w:r w:rsidR="000704F5">
                <w:rPr>
                  <w:rFonts w:ascii="Verdana" w:hAnsi="Verdana" w:cs="Tahoma"/>
                  <w:color w:val="000000"/>
                  <w:sz w:val="16"/>
                  <w:szCs w:val="18"/>
                </w:rPr>
                <w:t>dell’excel</w:t>
              </w:r>
              <w:proofErr w:type="spellEnd"/>
              <w:r w:rsidR="000704F5">
                <w:rPr>
                  <w:rFonts w:ascii="Verdana" w:hAnsi="Verdana" w:cs="Tahoma"/>
                  <w:color w:val="000000"/>
                  <w:sz w:val="16"/>
                  <w:szCs w:val="18"/>
                </w:rPr>
                <w:t>.</w:t>
              </w:r>
            </w:ins>
          </w:p>
        </w:tc>
      </w:tr>
      <w:tr w:rsidR="00310876" w:rsidRPr="009013E4" w14:paraId="5CD436D7" w14:textId="77777777" w:rsidTr="00513A21">
        <w:trPr>
          <w:trHeight w:val="24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8CCAE" w14:textId="293B7CC7" w:rsidR="00310876" w:rsidRPr="009013E4" w:rsidRDefault="001537E1" w:rsidP="00310876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8"/>
              </w:rPr>
            </w:pPr>
            <w:ins w:id="16" w:author="Silvestri Mirko" w:date="2023-11-02T17:25:00Z">
              <w:r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02</w:t>
              </w:r>
              <w:r w:rsidR="00310876" w:rsidRPr="0042450C"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-</w:t>
              </w:r>
              <w:r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11</w:t>
              </w:r>
              <w:r w:rsidR="00310876" w:rsidRPr="0042450C"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-2023</w:t>
              </w:r>
            </w:ins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1078" w14:textId="4656CBCE" w:rsidR="00310876" w:rsidRPr="009013E4" w:rsidRDefault="00310876" w:rsidP="00310876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8"/>
              </w:rPr>
            </w:pPr>
            <w:ins w:id="17" w:author="Silvestri Mirko" w:date="2023-11-02T17:25:00Z">
              <w:r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00.00.02</w:t>
              </w:r>
            </w:ins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19C97" w14:textId="638954F6" w:rsidR="00310876" w:rsidRPr="009013E4" w:rsidRDefault="00310876" w:rsidP="00310876">
            <w:pPr>
              <w:spacing w:line="360" w:lineRule="auto"/>
              <w:ind w:left="396" w:hanging="284"/>
              <w:rPr>
                <w:rFonts w:ascii="Verdana" w:hAnsi="Verdana" w:cs="Tahoma"/>
                <w:snapToGrid w:val="0"/>
                <w:color w:val="000000"/>
                <w:sz w:val="18"/>
              </w:rPr>
            </w:pPr>
            <w:ins w:id="18" w:author="Silvestri Mirko" w:date="2023-11-02T17:25:00Z">
              <w:r>
                <w:rPr>
                  <w:rFonts w:ascii="Verdana" w:hAnsi="Verdana" w:cs="Tahoma"/>
                  <w:snapToGrid w:val="0"/>
                  <w:color w:val="000000"/>
                  <w:sz w:val="16"/>
                  <w:szCs w:val="18"/>
                </w:rPr>
                <w:t>17/03/2024</w:t>
              </w:r>
            </w:ins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13442" w14:textId="37D9167D" w:rsidR="00310876" w:rsidRPr="009013E4" w:rsidRDefault="00310876" w:rsidP="00310876">
            <w:pPr>
              <w:tabs>
                <w:tab w:val="left" w:pos="4915"/>
                <w:tab w:val="left" w:pos="5275"/>
              </w:tabs>
              <w:spacing w:line="100" w:lineRule="atLeast"/>
              <w:ind w:left="0"/>
              <w:rPr>
                <w:rFonts w:ascii="Verdana" w:hAnsi="Verdana" w:cs="Tahoma"/>
                <w:color w:val="000000"/>
                <w:sz w:val="18"/>
              </w:rPr>
            </w:pPr>
            <w:proofErr w:type="spellStart"/>
            <w:ins w:id="19" w:author="Silvestri Mirko" w:date="2023-11-02T17:25:00Z">
              <w:r>
                <w:rPr>
                  <w:rFonts w:ascii="Verdana" w:hAnsi="Verdana" w:cs="Tahoma"/>
                  <w:color w:val="000000"/>
                  <w:sz w:val="16"/>
                  <w:szCs w:val="18"/>
                </w:rPr>
                <w:t>GdL</w:t>
              </w:r>
              <w:proofErr w:type="spellEnd"/>
              <w:r>
                <w:rPr>
                  <w:rFonts w:ascii="Verdana" w:hAnsi="Verdana" w:cs="Tahoma"/>
                  <w:color w:val="000000"/>
                  <w:sz w:val="16"/>
                  <w:szCs w:val="18"/>
                </w:rPr>
                <w:t xml:space="preserve"> Standard</w:t>
              </w:r>
            </w:ins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E94ED" w14:textId="37EE14CB" w:rsidR="00310876" w:rsidRPr="009013E4" w:rsidRDefault="00310876" w:rsidP="00310876">
            <w:pPr>
              <w:numPr>
                <w:ilvl w:val="0"/>
                <w:numId w:val="19"/>
              </w:numPr>
              <w:tabs>
                <w:tab w:val="clear" w:pos="720"/>
                <w:tab w:val="num" w:pos="283"/>
                <w:tab w:val="left" w:pos="4915"/>
                <w:tab w:val="left" w:pos="5275"/>
              </w:tabs>
              <w:suppressAutoHyphens/>
              <w:spacing w:line="100" w:lineRule="atLeast"/>
              <w:ind w:left="283" w:hanging="251"/>
              <w:jc w:val="left"/>
              <w:rPr>
                <w:rFonts w:ascii="Verdana" w:hAnsi="Verdana" w:cs="Tahoma"/>
                <w:color w:val="000000"/>
                <w:sz w:val="18"/>
              </w:rPr>
            </w:pPr>
            <w:ins w:id="20" w:author="Silvestri Mirko" w:date="2023-11-02T17:25:00Z">
              <w:r w:rsidRPr="23455778">
                <w:rPr>
                  <w:rFonts w:cs="Helvetica"/>
                  <w:sz w:val="18"/>
                  <w:szCs w:val="18"/>
                </w:rPr>
                <w:t xml:space="preserve">Generale: </w:t>
              </w:r>
              <w:r w:rsidRPr="23455778">
                <w:rPr>
                  <w:rFonts w:eastAsia="Tahoma" w:cs="Tahoma"/>
                  <w:sz w:val="18"/>
                  <w:szCs w:val="18"/>
                </w:rPr>
                <w:t>Modificata la data di entrata in vigore in virtù della decisione assunta in sede EPC in merito alla ripianificazione delle release SEPA al 17 marzo 2024</w:t>
              </w:r>
            </w:ins>
          </w:p>
        </w:tc>
      </w:tr>
      <w:tr w:rsidR="00310876" w:rsidRPr="009013E4" w14:paraId="2E374997" w14:textId="77777777" w:rsidTr="00513A21">
        <w:trPr>
          <w:trHeight w:val="24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8C1ED" w14:textId="77777777" w:rsidR="00310876" w:rsidRPr="009013E4" w:rsidRDefault="00310876" w:rsidP="00310876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898D" w14:textId="77777777" w:rsidR="00310876" w:rsidRPr="009013E4" w:rsidRDefault="00310876" w:rsidP="00310876">
            <w:pPr>
              <w:spacing w:line="360" w:lineRule="auto"/>
              <w:ind w:left="396" w:hanging="396"/>
              <w:rPr>
                <w:rFonts w:ascii="Verdana" w:hAnsi="Verdana" w:cs="Tahoma"/>
                <w:snapToGrid w:val="0"/>
                <w:color w:val="000000"/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DA1A5" w14:textId="77777777" w:rsidR="00310876" w:rsidRPr="009013E4" w:rsidRDefault="00310876" w:rsidP="00310876">
            <w:pPr>
              <w:spacing w:line="360" w:lineRule="auto"/>
              <w:ind w:left="396" w:hanging="284"/>
              <w:rPr>
                <w:rFonts w:ascii="Verdana" w:hAnsi="Verdana" w:cs="Tahoma"/>
                <w:snapToGrid w:val="0"/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EEBFE" w14:textId="77777777" w:rsidR="00310876" w:rsidRPr="009013E4" w:rsidRDefault="00310876" w:rsidP="00310876">
            <w:pPr>
              <w:tabs>
                <w:tab w:val="left" w:pos="4915"/>
                <w:tab w:val="left" w:pos="5275"/>
              </w:tabs>
              <w:spacing w:line="100" w:lineRule="atLeast"/>
              <w:ind w:left="0"/>
              <w:rPr>
                <w:rFonts w:ascii="Verdana" w:hAnsi="Verdana" w:cs="Tahoma"/>
                <w:color w:val="000000"/>
                <w:sz w:val="18"/>
              </w:rPr>
            </w:pP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039D5" w14:textId="77777777" w:rsidR="00310876" w:rsidRPr="009013E4" w:rsidRDefault="00310876" w:rsidP="00310876">
            <w:pPr>
              <w:numPr>
                <w:ilvl w:val="0"/>
                <w:numId w:val="19"/>
              </w:numPr>
              <w:tabs>
                <w:tab w:val="clear" w:pos="720"/>
                <w:tab w:val="num" w:pos="283"/>
                <w:tab w:val="left" w:pos="4915"/>
                <w:tab w:val="left" w:pos="5275"/>
              </w:tabs>
              <w:suppressAutoHyphens/>
              <w:spacing w:line="100" w:lineRule="atLeast"/>
              <w:ind w:left="283" w:hanging="251"/>
              <w:rPr>
                <w:rFonts w:ascii="Verdana" w:hAnsi="Verdana" w:cs="Tahoma"/>
                <w:color w:val="000000"/>
                <w:sz w:val="18"/>
              </w:rPr>
            </w:pPr>
          </w:p>
        </w:tc>
      </w:tr>
    </w:tbl>
    <w:p w14:paraId="1A0EFBF3" w14:textId="77777777" w:rsidR="00F91719" w:rsidRPr="009013E4" w:rsidRDefault="007D6011" w:rsidP="00AF4949">
      <w:pPr>
        <w:pStyle w:val="Titoloindice"/>
        <w:pBdr>
          <w:bottom w:val="single" w:sz="6" w:space="0" w:color="auto"/>
        </w:pBdr>
        <w:rPr>
          <w:rFonts w:ascii="Verdana" w:hAnsi="Verdana" w:cs="Tahoma"/>
          <w:b w:val="0"/>
        </w:rPr>
      </w:pPr>
      <w:r w:rsidRPr="009013E4">
        <w:rPr>
          <w:rFonts w:ascii="Verdana" w:hAnsi="Verdana" w:cs="Tahoma"/>
        </w:rPr>
        <w:lastRenderedPageBreak/>
        <w:t>R</w:t>
      </w:r>
      <w:r w:rsidR="00F91719" w:rsidRPr="009013E4">
        <w:rPr>
          <w:rFonts w:ascii="Verdana" w:hAnsi="Verdana" w:cs="Tahoma"/>
        </w:rPr>
        <w:t>iservatezza e divu</w:t>
      </w:r>
      <w:smartTag w:uri="urn:schemas-microsoft-com:office:smarttags" w:element="PersonName">
        <w:r w:rsidR="00F91719" w:rsidRPr="009013E4">
          <w:rPr>
            <w:rFonts w:ascii="Verdana" w:hAnsi="Verdana" w:cs="Tahoma"/>
          </w:rPr>
          <w:t>lg</w:t>
        </w:r>
      </w:smartTag>
      <w:r w:rsidR="00F91719" w:rsidRPr="009013E4">
        <w:rPr>
          <w:rFonts w:ascii="Verdana" w:hAnsi="Verdana" w:cs="Tahoma"/>
        </w:rPr>
        <w:t>azione</w:t>
      </w:r>
    </w:p>
    <w:p w14:paraId="4BE467CD" w14:textId="77777777" w:rsidR="00AF4949" w:rsidRPr="009013E4" w:rsidRDefault="00AF4949" w:rsidP="00AF4949">
      <w:pPr>
        <w:pStyle w:val="Intestazione"/>
        <w:ind w:left="0"/>
        <w:jc w:val="left"/>
        <w:rPr>
          <w:rFonts w:ascii="Verdana" w:hAnsi="Verdana" w:cs="Tahoma"/>
        </w:rPr>
      </w:pPr>
    </w:p>
    <w:p w14:paraId="146F0B1A" w14:textId="77777777" w:rsidR="00191918" w:rsidRPr="00BA6C11" w:rsidRDefault="00191918" w:rsidP="00191918">
      <w:pPr>
        <w:ind w:left="0"/>
        <w:rPr>
          <w:rFonts w:cs="Tahoma"/>
          <w:sz w:val="20"/>
        </w:rPr>
      </w:pPr>
      <w:r w:rsidRPr="00BA6C11">
        <w:rPr>
          <w:rFonts w:cs="Tahoma"/>
          <w:sz w:val="20"/>
        </w:rPr>
        <w:t>“</w:t>
      </w:r>
      <w:r w:rsidR="00433665">
        <w:rPr>
          <w:rFonts w:cs="Tahoma"/>
          <w:sz w:val="20"/>
        </w:rPr>
        <w:t xml:space="preserve">CBI </w:t>
      </w:r>
      <w:proofErr w:type="spellStart"/>
      <w:r w:rsidR="00433665">
        <w:rPr>
          <w:rFonts w:cs="Tahoma"/>
          <w:sz w:val="20"/>
        </w:rPr>
        <w:t>S.c.p.a</w:t>
      </w:r>
      <w:proofErr w:type="spellEnd"/>
      <w:r w:rsidRPr="00BA6C11">
        <w:rPr>
          <w:rFonts w:cs="Tahoma"/>
          <w:sz w:val="20"/>
        </w:rPr>
        <w:t>” – di seguito definit</w:t>
      </w:r>
      <w:r w:rsidR="00433665">
        <w:rPr>
          <w:rFonts w:cs="Tahoma"/>
          <w:sz w:val="20"/>
        </w:rPr>
        <w:t xml:space="preserve">a </w:t>
      </w:r>
      <w:r w:rsidRPr="00BA6C11">
        <w:rPr>
          <w:rFonts w:cs="Tahoma"/>
          <w:sz w:val="20"/>
        </w:rPr>
        <w:t xml:space="preserve">CBI – in qualità di </w:t>
      </w:r>
      <w:r w:rsidR="00C97734" w:rsidRPr="00BA6C11">
        <w:rPr>
          <w:rFonts w:cs="Tahoma"/>
          <w:sz w:val="20"/>
        </w:rPr>
        <w:t>titolare</w:t>
      </w:r>
      <w:r w:rsidRPr="00BA6C11">
        <w:rPr>
          <w:rFonts w:cs="Tahoma"/>
          <w:sz w:val="20"/>
        </w:rPr>
        <w:t xml:space="preserve"> </w:t>
      </w:r>
      <w:r w:rsidR="00C97734" w:rsidRPr="00BA6C11">
        <w:rPr>
          <w:rFonts w:cs="Tahoma"/>
          <w:sz w:val="20"/>
        </w:rPr>
        <w:t xml:space="preserve">dei </w:t>
      </w:r>
      <w:smartTag w:uri="urn:schemas-microsoft-com:office:smarttags" w:element="PersonName">
        <w:smartTagPr>
          <w:attr w:name="ProductID" w:val="marchi CBI"/>
        </w:smartTagPr>
        <w:r w:rsidR="00C97734" w:rsidRPr="00BA6C11">
          <w:rPr>
            <w:rFonts w:cs="Tahoma"/>
            <w:sz w:val="20"/>
          </w:rPr>
          <w:t>marchi</w:t>
        </w:r>
        <w:r w:rsidRPr="00BA6C11">
          <w:rPr>
            <w:rFonts w:cs="Tahoma"/>
            <w:sz w:val="20"/>
          </w:rPr>
          <w:t xml:space="preserve"> CBI</w:t>
        </w:r>
      </w:smartTag>
      <w:r w:rsidRPr="00BA6C11">
        <w:rPr>
          <w:rFonts w:cs="Tahoma"/>
          <w:sz w:val="20"/>
        </w:rPr>
        <w:t xml:space="preserve"> fornisce queste informazioni prevedendo che siano mantenuti i livelli di correttezza e, se indicati, di riservatezza sui relativi contenuti.</w:t>
      </w:r>
    </w:p>
    <w:p w14:paraId="03099FF1" w14:textId="77777777" w:rsidR="00191918" w:rsidRPr="00BA6C11" w:rsidRDefault="00191918" w:rsidP="00191918">
      <w:pPr>
        <w:ind w:left="0"/>
        <w:rPr>
          <w:rFonts w:cs="Tahoma"/>
          <w:sz w:val="20"/>
        </w:rPr>
      </w:pPr>
      <w:r w:rsidRPr="00BA6C11">
        <w:rPr>
          <w:rFonts w:cs="Tahoma"/>
          <w:sz w:val="20"/>
        </w:rPr>
        <w:t>Il documento potrà pertanto essere fotocopiato o riprodotto in tutto o in parte ed i contenuti potranno essere divulgati a terzi, anche con</w:t>
      </w:r>
      <w:r w:rsidR="00C97734" w:rsidRPr="00BA6C11">
        <w:rPr>
          <w:rFonts w:cs="Tahoma"/>
          <w:sz w:val="20"/>
        </w:rPr>
        <w:t xml:space="preserve">sulenti, purché siano rispettate le disposizioni di cui alla </w:t>
      </w:r>
      <w:proofErr w:type="spellStart"/>
      <w:r w:rsidR="000A65A5" w:rsidRPr="00BA6C11">
        <w:rPr>
          <w:rFonts w:cs="Tahoma"/>
          <w:i/>
          <w:sz w:val="20"/>
        </w:rPr>
        <w:t>Intellectual</w:t>
      </w:r>
      <w:proofErr w:type="spellEnd"/>
      <w:r w:rsidR="000A65A5" w:rsidRPr="00BA6C11">
        <w:rPr>
          <w:rFonts w:cs="Tahoma"/>
          <w:i/>
          <w:sz w:val="20"/>
        </w:rPr>
        <w:t xml:space="preserve"> </w:t>
      </w:r>
      <w:proofErr w:type="spellStart"/>
      <w:r w:rsidR="000A65A5" w:rsidRPr="00BA6C11">
        <w:rPr>
          <w:rFonts w:cs="Tahoma"/>
          <w:i/>
          <w:sz w:val="20"/>
        </w:rPr>
        <w:t>Property</w:t>
      </w:r>
      <w:proofErr w:type="spellEnd"/>
      <w:r w:rsidR="000A65A5" w:rsidRPr="00BA6C11">
        <w:rPr>
          <w:rFonts w:cs="Tahoma"/>
          <w:i/>
          <w:sz w:val="20"/>
        </w:rPr>
        <w:t xml:space="preserve"> </w:t>
      </w:r>
      <w:proofErr w:type="spellStart"/>
      <w:r w:rsidR="00C97734" w:rsidRPr="00BA6C11">
        <w:rPr>
          <w:rFonts w:cs="Tahoma"/>
          <w:i/>
          <w:sz w:val="20"/>
        </w:rPr>
        <w:t>Rights</w:t>
      </w:r>
      <w:proofErr w:type="spellEnd"/>
      <w:r w:rsidR="00C97734" w:rsidRPr="00BA6C11">
        <w:rPr>
          <w:rFonts w:cs="Tahoma"/>
          <w:sz w:val="20"/>
        </w:rPr>
        <w:t xml:space="preserve"> disponibile sul sito web</w:t>
      </w:r>
      <w:r w:rsidRPr="00BA6C11">
        <w:rPr>
          <w:rFonts w:cs="Tahoma"/>
          <w:sz w:val="20"/>
        </w:rPr>
        <w:t>.</w:t>
      </w:r>
    </w:p>
    <w:p w14:paraId="23499C92" w14:textId="77777777" w:rsidR="00F91719" w:rsidRPr="009013E4" w:rsidRDefault="00F91719" w:rsidP="00191918">
      <w:pPr>
        <w:pStyle w:val="Indice1"/>
        <w:rPr>
          <w:rFonts w:ascii="Verdana" w:hAnsi="Verdana" w:cs="Tahoma"/>
        </w:rPr>
      </w:pPr>
    </w:p>
    <w:p w14:paraId="5A085379" w14:textId="77777777" w:rsidR="009013E4" w:rsidRPr="009013E4" w:rsidRDefault="00F91719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rPr>
          <w:rFonts w:ascii="Verdana" w:hAnsi="Verdana" w:cs="Tahoma"/>
          <w:b/>
          <w:sz w:val="28"/>
        </w:rPr>
      </w:pPr>
      <w:r w:rsidRPr="009013E4">
        <w:rPr>
          <w:rFonts w:ascii="Verdana" w:hAnsi="Verdana" w:cs="Tahoma"/>
        </w:rPr>
        <w:br w:type="page"/>
      </w:r>
    </w:p>
    <w:p w14:paraId="0C772FE9" w14:textId="77777777" w:rsidR="00C66B5D" w:rsidRDefault="00C66B5D" w:rsidP="00C66B5D">
      <w:pPr>
        <w:pStyle w:val="Intestazione"/>
        <w:ind w:left="0"/>
        <w:jc w:val="left"/>
        <w:rPr>
          <w:b/>
          <w:sz w:val="36"/>
        </w:rPr>
      </w:pPr>
      <w:r>
        <w:rPr>
          <w:b/>
          <w:sz w:val="36"/>
        </w:rPr>
        <w:lastRenderedPageBreak/>
        <w:t>Indice dei Contenuti</w:t>
      </w:r>
    </w:p>
    <w:p w14:paraId="5375C726" w14:textId="77777777" w:rsidR="00C66B5D" w:rsidRDefault="00C66B5D" w:rsidP="00C66B5D">
      <w:pPr>
        <w:tabs>
          <w:tab w:val="left" w:pos="-1418"/>
          <w:tab w:val="left" w:pos="-1276"/>
          <w:tab w:val="left" w:pos="-1134"/>
          <w:tab w:val="left" w:pos="-993"/>
          <w:tab w:val="left" w:pos="-851"/>
          <w:tab w:val="left" w:pos="-709"/>
          <w:tab w:val="left" w:pos="-567"/>
          <w:tab w:val="left" w:pos="-284"/>
          <w:tab w:val="left" w:pos="-142"/>
          <w:tab w:val="left" w:pos="0"/>
          <w:tab w:val="left" w:pos="9636"/>
          <w:tab w:val="left" w:pos="9918"/>
          <w:tab w:val="left" w:pos="10200"/>
          <w:tab w:val="left" w:pos="10488"/>
          <w:tab w:val="left" w:pos="10770"/>
        </w:tabs>
        <w:ind w:left="57" w:right="57"/>
        <w:rPr>
          <w:b/>
          <w:sz w:val="28"/>
        </w:rPr>
      </w:pPr>
    </w:p>
    <w:p w14:paraId="1E50BF54" w14:textId="50827D67" w:rsidR="00BE5E23" w:rsidRDefault="00C66B5D">
      <w:pPr>
        <w:pStyle w:val="Sommario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 w:rsidRPr="00682C1E">
        <w:rPr>
          <w:smallCaps/>
          <w:sz w:val="20"/>
        </w:rPr>
        <w:fldChar w:fldCharType="begin"/>
      </w:r>
      <w:r w:rsidRPr="00682C1E">
        <w:rPr>
          <w:smallCaps/>
          <w:sz w:val="20"/>
        </w:rPr>
        <w:instrText xml:space="preserve"> TOC \o "1-4" </w:instrText>
      </w:r>
      <w:r w:rsidRPr="00682C1E">
        <w:rPr>
          <w:smallCaps/>
          <w:sz w:val="20"/>
        </w:rPr>
        <w:fldChar w:fldCharType="separate"/>
      </w:r>
      <w:r w:rsidR="00BE5E23" w:rsidRPr="009859B7">
        <w:t>1</w:t>
      </w:r>
      <w:r w:rsidR="00BE5E23"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  <w:tab/>
      </w:r>
      <w:r w:rsidR="00BE5E23">
        <w:t>Introduzione</w:t>
      </w:r>
      <w:r w:rsidR="00BE5E23">
        <w:tab/>
      </w:r>
      <w:r w:rsidR="00BE5E23">
        <w:fldChar w:fldCharType="begin"/>
      </w:r>
      <w:r w:rsidR="00BE5E23">
        <w:instrText xml:space="preserve"> PAGEREF _Toc128491298 \h </w:instrText>
      </w:r>
      <w:r w:rsidR="00BE5E23">
        <w:fldChar w:fldCharType="separate"/>
      </w:r>
      <w:r w:rsidR="00DC6F7A">
        <w:t>5</w:t>
      </w:r>
      <w:r w:rsidR="00BE5E23">
        <w:fldChar w:fldCharType="end"/>
      </w:r>
    </w:p>
    <w:p w14:paraId="1AC8A9B2" w14:textId="77A297A1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Documentazione di riferimento</w:t>
      </w:r>
      <w:r>
        <w:tab/>
      </w:r>
      <w:r>
        <w:fldChar w:fldCharType="begin"/>
      </w:r>
      <w:r>
        <w:instrText xml:space="preserve"> PAGEREF _Toc128491299 \h </w:instrText>
      </w:r>
      <w:r>
        <w:fldChar w:fldCharType="separate"/>
      </w:r>
      <w:r w:rsidR="00DC6F7A">
        <w:t>5</w:t>
      </w:r>
      <w:r>
        <w:fldChar w:fldCharType="end"/>
      </w:r>
    </w:p>
    <w:p w14:paraId="1F22E3A3" w14:textId="17AAB38A" w:rsidR="00BE5E23" w:rsidRDefault="00BE5E23">
      <w:pPr>
        <w:pStyle w:val="Sommario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 w:rsidRPr="009859B7">
        <w:t>2</w:t>
      </w:r>
      <w:r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  <w:tab/>
      </w:r>
      <w:r>
        <w:t>Il servizio di Esiti ritiro effetti, bollettino bancario</w:t>
      </w:r>
      <w:r>
        <w:tab/>
      </w:r>
      <w:r>
        <w:fldChar w:fldCharType="begin"/>
      </w:r>
      <w:r>
        <w:instrText xml:space="preserve"> PAGEREF _Toc128491300 \h </w:instrText>
      </w:r>
      <w:r>
        <w:fldChar w:fldCharType="separate"/>
      </w:r>
      <w:r w:rsidR="00DC6F7A">
        <w:t>6</w:t>
      </w:r>
      <w:r>
        <w:fldChar w:fldCharType="end"/>
      </w:r>
    </w:p>
    <w:p w14:paraId="1883B31E" w14:textId="138D1233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Attori identificati</w:t>
      </w:r>
      <w:r>
        <w:tab/>
      </w:r>
      <w:r>
        <w:fldChar w:fldCharType="begin"/>
      </w:r>
      <w:r>
        <w:instrText xml:space="preserve"> PAGEREF _Toc128491301 \h </w:instrText>
      </w:r>
      <w:r>
        <w:fldChar w:fldCharType="separate"/>
      </w:r>
      <w:r w:rsidR="00DC6F7A">
        <w:t>6</w:t>
      </w:r>
      <w:r>
        <w:fldChar w:fldCharType="end"/>
      </w:r>
    </w:p>
    <w:p w14:paraId="0F7B43A5" w14:textId="65D2E36B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Workflow</w:t>
      </w:r>
      <w:r>
        <w:tab/>
      </w:r>
      <w:r>
        <w:fldChar w:fldCharType="begin"/>
      </w:r>
      <w:r>
        <w:instrText xml:space="preserve"> PAGEREF _Toc128491302 \h </w:instrText>
      </w:r>
      <w:r>
        <w:fldChar w:fldCharType="separate"/>
      </w:r>
      <w:r w:rsidR="00DC6F7A">
        <w:t>6</w:t>
      </w:r>
      <w:r>
        <w:fldChar w:fldCharType="end"/>
      </w:r>
    </w:p>
    <w:p w14:paraId="06DEB7D5" w14:textId="443FD488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>
        <w:t>2.2.1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Workflow di servizio</w:t>
      </w:r>
      <w:r>
        <w:tab/>
      </w:r>
      <w:r>
        <w:fldChar w:fldCharType="begin"/>
      </w:r>
      <w:r>
        <w:instrText xml:space="preserve"> PAGEREF _Toc128491303 \h </w:instrText>
      </w:r>
      <w:r>
        <w:fldChar w:fldCharType="separate"/>
      </w:r>
      <w:r w:rsidR="00DC6F7A">
        <w:t>6</w:t>
      </w:r>
      <w:r>
        <w:fldChar w:fldCharType="end"/>
      </w:r>
    </w:p>
    <w:p w14:paraId="293F2445" w14:textId="480A745C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>
        <w:t>2.2.2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Workflow di veicolazione</w:t>
      </w:r>
      <w:r>
        <w:tab/>
      </w:r>
      <w:r>
        <w:fldChar w:fldCharType="begin"/>
      </w:r>
      <w:r>
        <w:instrText xml:space="preserve"> PAGEREF _Toc128491304 \h </w:instrText>
      </w:r>
      <w:r>
        <w:fldChar w:fldCharType="separate"/>
      </w:r>
      <w:r w:rsidR="00DC6F7A">
        <w:t>7</w:t>
      </w:r>
      <w:r>
        <w:fldChar w:fldCharType="end"/>
      </w:r>
    </w:p>
    <w:p w14:paraId="765F4640" w14:textId="3A175ACD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>
        <w:t>2.2.3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Processo di veicolazione e messaggi scambiati</w:t>
      </w:r>
      <w:r>
        <w:tab/>
      </w:r>
      <w:r>
        <w:fldChar w:fldCharType="begin"/>
      </w:r>
      <w:r>
        <w:instrText xml:space="preserve"> PAGEREF _Toc128491305 \h </w:instrText>
      </w:r>
      <w:r>
        <w:fldChar w:fldCharType="separate"/>
      </w:r>
      <w:r w:rsidR="00DC6F7A">
        <w:t>7</w:t>
      </w:r>
      <w:r>
        <w:fldChar w:fldCharType="end"/>
      </w:r>
    </w:p>
    <w:p w14:paraId="401707A0" w14:textId="6E1088E2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>
        <w:t>2.2.4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Indirizzamento dei messaggi fisici</w:t>
      </w:r>
      <w:r>
        <w:tab/>
      </w:r>
      <w:r>
        <w:fldChar w:fldCharType="begin"/>
      </w:r>
      <w:r>
        <w:instrText xml:space="preserve"> PAGEREF _Toc128491306 \h </w:instrText>
      </w:r>
      <w:r>
        <w:fldChar w:fldCharType="separate"/>
      </w:r>
      <w:r w:rsidR="00DC6F7A">
        <w:t>8</w:t>
      </w:r>
      <w:r>
        <w:fldChar w:fldCharType="end"/>
      </w:r>
    </w:p>
    <w:p w14:paraId="4E8C6110" w14:textId="059BA580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>
        <w:t>2.2.5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Livelli di servizio</w:t>
      </w:r>
      <w:r>
        <w:tab/>
      </w:r>
      <w:r>
        <w:fldChar w:fldCharType="begin"/>
      </w:r>
      <w:r>
        <w:instrText xml:space="preserve"> PAGEREF _Toc128491307 \h </w:instrText>
      </w:r>
      <w:r>
        <w:fldChar w:fldCharType="separate"/>
      </w:r>
      <w:r w:rsidR="00DC6F7A">
        <w:t>9</w:t>
      </w:r>
      <w:r>
        <w:fldChar w:fldCharType="end"/>
      </w:r>
    </w:p>
    <w:p w14:paraId="7A7477C7" w14:textId="1CA2AD73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2.3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Firma digitale</w:t>
      </w:r>
      <w:r>
        <w:tab/>
      </w:r>
      <w:r>
        <w:fldChar w:fldCharType="begin"/>
      </w:r>
      <w:r>
        <w:instrText xml:space="preserve"> PAGEREF _Toc128491308 \h </w:instrText>
      </w:r>
      <w:r>
        <w:fldChar w:fldCharType="separate"/>
      </w:r>
      <w:r w:rsidR="00DC6F7A">
        <w:t>10</w:t>
      </w:r>
      <w:r>
        <w:fldChar w:fldCharType="end"/>
      </w:r>
    </w:p>
    <w:p w14:paraId="61240CBF" w14:textId="137AE265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2.4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Messaggistica utilizzata</w:t>
      </w:r>
      <w:r>
        <w:tab/>
      </w:r>
      <w:r>
        <w:fldChar w:fldCharType="begin"/>
      </w:r>
      <w:r>
        <w:instrText xml:space="preserve"> PAGEREF _Toc128491309 \h </w:instrText>
      </w:r>
      <w:r>
        <w:fldChar w:fldCharType="separate"/>
      </w:r>
      <w:r w:rsidR="00DC6F7A">
        <w:t>10</w:t>
      </w:r>
      <w:r>
        <w:fldChar w:fldCharType="end"/>
      </w:r>
    </w:p>
    <w:p w14:paraId="3F09D42D" w14:textId="38970FCD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>
        <w:t>2.4.1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Il messaggio fisico di richiesta servizio</w:t>
      </w:r>
      <w:r>
        <w:tab/>
      </w:r>
      <w:r>
        <w:fldChar w:fldCharType="begin"/>
      </w:r>
      <w:r>
        <w:instrText xml:space="preserve"> PAGEREF _Toc128491310 \h </w:instrText>
      </w:r>
      <w:r>
        <w:fldChar w:fldCharType="separate"/>
      </w:r>
      <w:r w:rsidR="00DC6F7A">
        <w:t>10</w:t>
      </w:r>
      <w:r>
        <w:fldChar w:fldCharType="end"/>
      </w:r>
    </w:p>
    <w:p w14:paraId="771DA58D" w14:textId="17CAD9CA" w:rsidR="00BE5E23" w:rsidRDefault="00BE5E23">
      <w:pPr>
        <w:pStyle w:val="Sommario4"/>
        <w:tabs>
          <w:tab w:val="left" w:pos="16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2.4.1.1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Il messaggio logico di Esito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_Toc128491311 \h </w:instrText>
      </w:r>
      <w:r>
        <w:rPr>
          <w:noProof/>
        </w:rPr>
      </w:r>
      <w:r>
        <w:rPr>
          <w:noProof/>
        </w:rPr>
        <w:fldChar w:fldCharType="separate"/>
      </w:r>
      <w:r w:rsidR="00DC6F7A">
        <w:rPr>
          <w:noProof/>
        </w:rPr>
        <w:t>12</w:t>
      </w:r>
      <w:r>
        <w:rPr>
          <w:noProof/>
        </w:rPr>
        <w:fldChar w:fldCharType="end"/>
      </w:r>
    </w:p>
    <w:p w14:paraId="4764FEF2" w14:textId="32583F7E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>
        <w:t>2.4.2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Il messaggio fisico di stato della validazione tecnica</w:t>
      </w:r>
      <w:r>
        <w:tab/>
      </w:r>
      <w:r>
        <w:fldChar w:fldCharType="begin"/>
      </w:r>
      <w:r>
        <w:instrText xml:space="preserve"> PAGEREF _Toc128491312 \h </w:instrText>
      </w:r>
      <w:r>
        <w:fldChar w:fldCharType="separate"/>
      </w:r>
      <w:r w:rsidR="00DC6F7A">
        <w:t>13</w:t>
      </w:r>
      <w:r>
        <w:fldChar w:fldCharType="end"/>
      </w:r>
    </w:p>
    <w:p w14:paraId="089552F9" w14:textId="56D5A5C3" w:rsidR="00BE5E23" w:rsidRDefault="00BE5E23">
      <w:pPr>
        <w:pStyle w:val="Sommario4"/>
        <w:tabs>
          <w:tab w:val="left" w:pos="16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859B7">
        <w:rPr>
          <w:rFonts w:cs="Tahoma"/>
          <w:noProof/>
        </w:rPr>
        <w:t>2.4.2.1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9859B7">
        <w:rPr>
          <w:rFonts w:cs="Tahoma"/>
          <w:noProof/>
        </w:rPr>
        <w:t>Il messaggio logico di stato della validazione tecnica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_Toc128491313 \h </w:instrText>
      </w:r>
      <w:r>
        <w:rPr>
          <w:noProof/>
        </w:rPr>
      </w:r>
      <w:r>
        <w:rPr>
          <w:noProof/>
        </w:rPr>
        <w:fldChar w:fldCharType="separate"/>
      </w:r>
      <w:r w:rsidR="00DC6F7A">
        <w:rPr>
          <w:noProof/>
        </w:rPr>
        <w:t>14</w:t>
      </w:r>
      <w:r>
        <w:rPr>
          <w:noProof/>
        </w:rPr>
        <w:fldChar w:fldCharType="end"/>
      </w:r>
    </w:p>
    <w:p w14:paraId="639CD1C1" w14:textId="3E235F6E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2.5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Identificazione e riconciliazione dei messaggi logici</w:t>
      </w:r>
      <w:r>
        <w:tab/>
      </w:r>
      <w:r>
        <w:fldChar w:fldCharType="begin"/>
      </w:r>
      <w:r>
        <w:instrText xml:space="preserve"> PAGEREF _Toc128491314 \h </w:instrText>
      </w:r>
      <w:r>
        <w:fldChar w:fldCharType="separate"/>
      </w:r>
      <w:r w:rsidR="00DC6F7A">
        <w:t>15</w:t>
      </w:r>
      <w:r>
        <w:fldChar w:fldCharType="end"/>
      </w:r>
    </w:p>
    <w:p w14:paraId="1227B4E7" w14:textId="19652A9C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>
        <w:t>2.5.1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Identificazione e correlazione dei messaggi logici di esito</w:t>
      </w:r>
      <w:r>
        <w:tab/>
      </w:r>
      <w:r>
        <w:fldChar w:fldCharType="begin"/>
      </w:r>
      <w:r>
        <w:instrText xml:space="preserve"> PAGEREF _Toc128491315 \h </w:instrText>
      </w:r>
      <w:r>
        <w:fldChar w:fldCharType="separate"/>
      </w:r>
      <w:r w:rsidR="00DC6F7A">
        <w:t>15</w:t>
      </w:r>
      <w:r>
        <w:fldChar w:fldCharType="end"/>
      </w:r>
    </w:p>
    <w:p w14:paraId="1853C8F4" w14:textId="4B19A482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 w:rsidRPr="009859B7">
        <w:rPr>
          <w:rFonts w:cs="Tahoma"/>
        </w:rPr>
        <w:t>2.5.2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859B7">
        <w:rPr>
          <w:rFonts w:cs="Tahoma"/>
        </w:rPr>
        <w:t>Identificazione e correlazione degli stati di validazione tecnica</w:t>
      </w:r>
      <w:r>
        <w:tab/>
      </w:r>
      <w:r>
        <w:fldChar w:fldCharType="begin"/>
      </w:r>
      <w:r>
        <w:instrText xml:space="preserve"> PAGEREF _Toc128491316 \h </w:instrText>
      </w:r>
      <w:r>
        <w:fldChar w:fldCharType="separate"/>
      </w:r>
      <w:r w:rsidR="00DC6F7A">
        <w:t>17</w:t>
      </w:r>
      <w:r>
        <w:fldChar w:fldCharType="end"/>
      </w:r>
    </w:p>
    <w:p w14:paraId="6150F39C" w14:textId="0334C7C4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2.6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Controlli in ricezione e modalità di risposta</w:t>
      </w:r>
      <w:r>
        <w:tab/>
      </w:r>
      <w:r>
        <w:fldChar w:fldCharType="begin"/>
      </w:r>
      <w:r>
        <w:instrText xml:space="preserve"> PAGEREF _Toc128491317 \h </w:instrText>
      </w:r>
      <w:r>
        <w:fldChar w:fldCharType="separate"/>
      </w:r>
      <w:r w:rsidR="00DC6F7A">
        <w:t>18</w:t>
      </w:r>
      <w:r>
        <w:fldChar w:fldCharType="end"/>
      </w:r>
    </w:p>
    <w:p w14:paraId="799E7FA2" w14:textId="2CDE293B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 w:rsidRPr="009859B7">
        <w:rPr>
          <w:rFonts w:cs="Tahoma"/>
        </w:rPr>
        <w:t>2.6.1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859B7">
        <w:rPr>
          <w:rFonts w:cs="Tahoma"/>
        </w:rPr>
        <w:t>Controlli da effettuare sulle richieste di servizio</w:t>
      </w:r>
      <w:r>
        <w:tab/>
      </w:r>
      <w:r>
        <w:fldChar w:fldCharType="begin"/>
      </w:r>
      <w:r>
        <w:instrText xml:space="preserve"> PAGEREF _Toc128491318 \h </w:instrText>
      </w:r>
      <w:r>
        <w:fldChar w:fldCharType="separate"/>
      </w:r>
      <w:r w:rsidR="00DC6F7A">
        <w:t>18</w:t>
      </w:r>
      <w:r>
        <w:fldChar w:fldCharType="end"/>
      </w:r>
    </w:p>
    <w:p w14:paraId="5093737F" w14:textId="7E56BF97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 w:rsidRPr="009859B7">
        <w:rPr>
          <w:rFonts w:cs="Tahoma"/>
        </w:rPr>
        <w:t>2.6.2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859B7">
        <w:rPr>
          <w:rFonts w:cs="Tahoma"/>
        </w:rPr>
        <w:t>Regole di composizione degli stati di validazione tecnica</w:t>
      </w:r>
      <w:r>
        <w:tab/>
      </w:r>
      <w:r>
        <w:fldChar w:fldCharType="begin"/>
      </w:r>
      <w:r>
        <w:instrText xml:space="preserve"> PAGEREF _Toc128491319 \h </w:instrText>
      </w:r>
      <w:r>
        <w:fldChar w:fldCharType="separate"/>
      </w:r>
      <w:r w:rsidR="00DC6F7A">
        <w:t>19</w:t>
      </w:r>
      <w:r>
        <w:fldChar w:fldCharType="end"/>
      </w:r>
    </w:p>
    <w:p w14:paraId="43C29C8A" w14:textId="01080E20" w:rsidR="00BE5E23" w:rsidRDefault="00BE5E23">
      <w:pPr>
        <w:pStyle w:val="Sommario3"/>
        <w:rPr>
          <w:rFonts w:asciiTheme="minorHAnsi" w:eastAsiaTheme="minorEastAsia" w:hAnsiTheme="minorHAnsi" w:cstheme="minorBidi"/>
          <w:sz w:val="22"/>
          <w:szCs w:val="22"/>
        </w:rPr>
      </w:pPr>
      <w:r w:rsidRPr="009859B7">
        <w:rPr>
          <w:rFonts w:cs="Tahoma"/>
        </w:rPr>
        <w:t>2.6.3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859B7">
        <w:rPr>
          <w:rFonts w:cs="Tahoma"/>
        </w:rPr>
        <w:t>Controlli da effettuare sugli stati della validazione tecnica</w:t>
      </w:r>
      <w:r>
        <w:tab/>
      </w:r>
      <w:r>
        <w:fldChar w:fldCharType="begin"/>
      </w:r>
      <w:r>
        <w:instrText xml:space="preserve"> PAGEREF _Toc128491320 \h </w:instrText>
      </w:r>
      <w:r>
        <w:fldChar w:fldCharType="separate"/>
      </w:r>
      <w:r w:rsidR="00DC6F7A">
        <w:t>20</w:t>
      </w:r>
      <w:r>
        <w:fldChar w:fldCharType="end"/>
      </w:r>
    </w:p>
    <w:p w14:paraId="1BFC25F6" w14:textId="3DA3EFF9" w:rsidR="00BE5E23" w:rsidRDefault="00BE5E23">
      <w:pPr>
        <w:pStyle w:val="Sommario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r w:rsidRPr="009859B7">
        <w:t>3</w:t>
      </w:r>
      <w:r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  <w:tab/>
      </w:r>
      <w:r>
        <w:t>Appendice</w:t>
      </w:r>
      <w:r>
        <w:tab/>
      </w:r>
      <w:r>
        <w:fldChar w:fldCharType="begin"/>
      </w:r>
      <w:r>
        <w:instrText xml:space="preserve"> PAGEREF _Toc128491321 \h </w:instrText>
      </w:r>
      <w:r>
        <w:fldChar w:fldCharType="separate"/>
      </w:r>
      <w:r w:rsidR="00DC6F7A">
        <w:t>21</w:t>
      </w:r>
      <w:r>
        <w:fldChar w:fldCharType="end"/>
      </w:r>
    </w:p>
    <w:p w14:paraId="33492150" w14:textId="29F56DFF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Appendice A – Strutturazione degli identificativi univoci e qualificatori di tipo messaggio</w:t>
      </w:r>
      <w:r>
        <w:tab/>
      </w:r>
      <w:r>
        <w:fldChar w:fldCharType="begin"/>
      </w:r>
      <w:r>
        <w:instrText xml:space="preserve"> PAGEREF _Toc128491322 \h </w:instrText>
      </w:r>
      <w:r>
        <w:fldChar w:fldCharType="separate"/>
      </w:r>
      <w:r w:rsidR="00DC6F7A">
        <w:t>21</w:t>
      </w:r>
      <w:r>
        <w:fldChar w:fldCharType="end"/>
      </w:r>
    </w:p>
    <w:p w14:paraId="178FD6D4" w14:textId="03046F5D" w:rsidR="00BE5E23" w:rsidRDefault="00BE5E23">
      <w:pPr>
        <w:pStyle w:val="Sommario2"/>
        <w:rPr>
          <w:rFonts w:asciiTheme="minorHAnsi" w:eastAsiaTheme="minorEastAsia" w:hAnsiTheme="minorHAnsi" w:cstheme="minorBidi"/>
          <w:sz w:val="22"/>
          <w:szCs w:val="22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Appendice B – Possibili valori del campo Status Reason - Code</w:t>
      </w:r>
      <w:r>
        <w:tab/>
      </w:r>
      <w:r>
        <w:fldChar w:fldCharType="begin"/>
      </w:r>
      <w:r>
        <w:instrText xml:space="preserve"> PAGEREF _Toc128491323 \h </w:instrText>
      </w:r>
      <w:r>
        <w:fldChar w:fldCharType="separate"/>
      </w:r>
      <w:r w:rsidR="00DC6F7A">
        <w:t>21</w:t>
      </w:r>
      <w:r>
        <w:fldChar w:fldCharType="end"/>
      </w:r>
    </w:p>
    <w:p w14:paraId="2AC3E50F" w14:textId="0431318D" w:rsidR="00C66B5D" w:rsidRPr="00AA0AD5" w:rsidRDefault="00C66B5D" w:rsidP="00C66B5D">
      <w:pPr>
        <w:pStyle w:val="Indicedellefigure"/>
      </w:pPr>
      <w:r w:rsidRPr="00682C1E">
        <w:rPr>
          <w:rFonts w:ascii="Tahoma" w:hAnsi="Tahoma"/>
          <w:b/>
          <w:smallCaps w:val="0"/>
          <w:snapToGrid w:val="0"/>
          <w:sz w:val="20"/>
        </w:rPr>
        <w:fldChar w:fldCharType="end"/>
      </w:r>
      <w:r w:rsidRPr="00C41BFD">
        <w:rPr>
          <w:highlight w:val="yellow"/>
        </w:rPr>
        <w:br w:type="page"/>
      </w:r>
    </w:p>
    <w:p w14:paraId="38373D2E" w14:textId="77777777" w:rsidR="00C66B5D" w:rsidRPr="00AA0AD5" w:rsidRDefault="00C66B5D" w:rsidP="00C66B5D">
      <w:pPr>
        <w:pStyle w:val="Titolo1"/>
        <w:tabs>
          <w:tab w:val="clear" w:pos="432"/>
          <w:tab w:val="num" w:pos="360"/>
        </w:tabs>
        <w:ind w:left="0" w:firstLine="0"/>
      </w:pPr>
      <w:bookmarkStart w:id="21" w:name="_Toc128491298"/>
      <w:r w:rsidRPr="00AA0AD5">
        <w:lastRenderedPageBreak/>
        <w:t>Introduzione</w:t>
      </w:r>
      <w:bookmarkEnd w:id="21"/>
    </w:p>
    <w:p w14:paraId="3A32D831" w14:textId="77777777" w:rsidR="00C66B5D" w:rsidRPr="00AA0AD5" w:rsidRDefault="00C66B5D" w:rsidP="00C66B5D">
      <w:pPr>
        <w:ind w:left="0"/>
      </w:pPr>
    </w:p>
    <w:p w14:paraId="4B9C9868" w14:textId="751C1A02" w:rsidR="00AA0AD5" w:rsidRDefault="00AA0AD5" w:rsidP="00955950">
      <w:pPr>
        <w:ind w:left="0"/>
        <w:rPr>
          <w:sz w:val="20"/>
        </w:rPr>
      </w:pPr>
      <w:r w:rsidRPr="00955950">
        <w:rPr>
          <w:sz w:val="20"/>
        </w:rPr>
        <w:t xml:space="preserve">Il servizio </w:t>
      </w:r>
      <w:r w:rsidR="001145FC" w:rsidRPr="00955950">
        <w:rPr>
          <w:sz w:val="20"/>
        </w:rPr>
        <w:t>“Esiti ritiro effetti, bollettino bancario</w:t>
      </w:r>
      <w:del w:id="22" w:author="Silvestri Mirko" w:date="2023-02-27T16:57:00Z">
        <w:r w:rsidR="001145FC" w:rsidRPr="00955950" w:rsidDel="0002276E">
          <w:rPr>
            <w:sz w:val="20"/>
          </w:rPr>
          <w:delText>, bonifico estero</w:delText>
        </w:r>
      </w:del>
      <w:r w:rsidR="001145FC" w:rsidRPr="00955950">
        <w:rPr>
          <w:sz w:val="20"/>
        </w:rPr>
        <w:t xml:space="preserve">” </w:t>
      </w:r>
      <w:r w:rsidRPr="00955950">
        <w:rPr>
          <w:sz w:val="20"/>
        </w:rPr>
        <w:t xml:space="preserve">nasce dalla esigenza informativa imposta dall’art. 47 PSD (informazioni post-esecuzione) e art. 65 (rifiuto di esecuzione), </w:t>
      </w:r>
      <w:r w:rsidR="001145FC" w:rsidRPr="00955950">
        <w:rPr>
          <w:sz w:val="20"/>
        </w:rPr>
        <w:t>ad integrazione informativa (</w:t>
      </w:r>
      <w:r w:rsidR="007A0C98" w:rsidRPr="00955950">
        <w:rPr>
          <w:sz w:val="20"/>
        </w:rPr>
        <w:t xml:space="preserve">con </w:t>
      </w:r>
      <w:r w:rsidR="00CC03CE" w:rsidRPr="00955950">
        <w:rPr>
          <w:sz w:val="20"/>
        </w:rPr>
        <w:t xml:space="preserve">valenza di </w:t>
      </w:r>
      <w:r w:rsidR="001145FC" w:rsidRPr="00955950">
        <w:rPr>
          <w:sz w:val="20"/>
        </w:rPr>
        <w:t xml:space="preserve">avvenuto pagamento/rifiuto pagamento) </w:t>
      </w:r>
      <w:r w:rsidR="00C5575A" w:rsidRPr="00955950">
        <w:rPr>
          <w:sz w:val="20"/>
        </w:rPr>
        <w:t>delle funzioni di</w:t>
      </w:r>
      <w:r w:rsidR="00C65010" w:rsidRPr="00955950">
        <w:rPr>
          <w:sz w:val="20"/>
        </w:rPr>
        <w:t xml:space="preserve">spositive </w:t>
      </w:r>
      <w:r w:rsidR="00CC03CE" w:rsidRPr="00955950">
        <w:rPr>
          <w:sz w:val="20"/>
        </w:rPr>
        <w:t xml:space="preserve">di </w:t>
      </w:r>
      <w:proofErr w:type="spellStart"/>
      <w:r w:rsidR="001145FC" w:rsidRPr="00955950">
        <w:rPr>
          <w:sz w:val="20"/>
        </w:rPr>
        <w:t>Porting</w:t>
      </w:r>
      <w:proofErr w:type="spellEnd"/>
      <w:r w:rsidR="001145FC" w:rsidRPr="00955950">
        <w:rPr>
          <w:sz w:val="20"/>
        </w:rPr>
        <w:t xml:space="preserve"> seguenti:</w:t>
      </w:r>
    </w:p>
    <w:p w14:paraId="518FA7FF" w14:textId="77777777" w:rsidR="00BA6C11" w:rsidRPr="00955950" w:rsidRDefault="00BA6C11" w:rsidP="00955950">
      <w:pPr>
        <w:ind w:left="0"/>
        <w:rPr>
          <w:sz w:val="20"/>
        </w:rPr>
      </w:pPr>
    </w:p>
    <w:p w14:paraId="0F2CAFCA" w14:textId="77777777" w:rsidR="00C5575A" w:rsidRPr="00955950" w:rsidRDefault="00C5575A" w:rsidP="00AD7868">
      <w:pPr>
        <w:numPr>
          <w:ilvl w:val="0"/>
          <w:numId w:val="22"/>
        </w:numPr>
        <w:ind w:left="284" w:firstLine="0"/>
        <w:rPr>
          <w:b/>
          <w:sz w:val="20"/>
        </w:rPr>
      </w:pPr>
      <w:r w:rsidRPr="00955950">
        <w:rPr>
          <w:b/>
          <w:sz w:val="20"/>
        </w:rPr>
        <w:t>Ritiro effetti</w:t>
      </w:r>
      <w:r w:rsidR="00973BC4">
        <w:rPr>
          <w:b/>
          <w:sz w:val="20"/>
        </w:rPr>
        <w:t xml:space="preserve"> (AP-EF)</w:t>
      </w:r>
    </w:p>
    <w:p w14:paraId="40609D2B" w14:textId="77777777" w:rsidR="00C5575A" w:rsidRPr="00955950" w:rsidRDefault="00C5575A" w:rsidP="00AD7868">
      <w:pPr>
        <w:numPr>
          <w:ilvl w:val="0"/>
          <w:numId w:val="22"/>
        </w:numPr>
        <w:ind w:left="284" w:firstLine="0"/>
        <w:rPr>
          <w:b/>
          <w:sz w:val="20"/>
        </w:rPr>
      </w:pPr>
      <w:r w:rsidRPr="00955950">
        <w:rPr>
          <w:b/>
          <w:sz w:val="20"/>
        </w:rPr>
        <w:t>Pagamento bollettino bancario Freccia</w:t>
      </w:r>
      <w:r w:rsidR="00973BC4">
        <w:rPr>
          <w:b/>
          <w:sz w:val="20"/>
        </w:rPr>
        <w:t xml:space="preserve"> (AB-EF)</w:t>
      </w:r>
    </w:p>
    <w:p w14:paraId="557A4AB8" w14:textId="3C3B492A" w:rsidR="00C5575A" w:rsidRPr="00955950" w:rsidDel="0042450C" w:rsidRDefault="00C5575A" w:rsidP="00AD7868">
      <w:pPr>
        <w:numPr>
          <w:ilvl w:val="0"/>
          <w:numId w:val="22"/>
        </w:numPr>
        <w:ind w:left="284" w:firstLine="0"/>
        <w:rPr>
          <w:del w:id="23" w:author="Silvestri Mirko" w:date="2023-02-07T14:48:00Z"/>
          <w:b/>
          <w:sz w:val="20"/>
        </w:rPr>
      </w:pPr>
      <w:del w:id="24" w:author="Silvestri Mirko" w:date="2023-02-07T14:48:00Z">
        <w:r w:rsidRPr="00955950" w:rsidDel="0042450C">
          <w:rPr>
            <w:b/>
            <w:sz w:val="20"/>
          </w:rPr>
          <w:delText>Bonifico estero</w:delText>
        </w:r>
        <w:r w:rsidR="00973BC4" w:rsidDel="0042450C">
          <w:rPr>
            <w:b/>
            <w:sz w:val="20"/>
          </w:rPr>
          <w:delText xml:space="preserve"> (PE-EF)</w:delText>
        </w:r>
      </w:del>
    </w:p>
    <w:p w14:paraId="4F91555A" w14:textId="77777777" w:rsidR="00C5575A" w:rsidRPr="00955950" w:rsidRDefault="00C5575A" w:rsidP="00955950">
      <w:pPr>
        <w:ind w:left="0"/>
        <w:rPr>
          <w:sz w:val="20"/>
        </w:rPr>
      </w:pPr>
    </w:p>
    <w:p w14:paraId="158435BD" w14:textId="77777777" w:rsidR="00C65010" w:rsidRPr="00955950" w:rsidRDefault="00C5575A" w:rsidP="00955950">
      <w:pPr>
        <w:ind w:left="0"/>
        <w:rPr>
          <w:sz w:val="20"/>
        </w:rPr>
      </w:pPr>
      <w:r w:rsidRPr="00955950">
        <w:rPr>
          <w:sz w:val="20"/>
        </w:rPr>
        <w:t xml:space="preserve">Questa funzione rappresenta </w:t>
      </w:r>
      <w:r w:rsidR="00CC03CE" w:rsidRPr="00955950">
        <w:rPr>
          <w:sz w:val="20"/>
        </w:rPr>
        <w:t xml:space="preserve">quindi </w:t>
      </w:r>
      <w:r w:rsidRPr="00955950">
        <w:rPr>
          <w:sz w:val="20"/>
        </w:rPr>
        <w:t xml:space="preserve">una informativa </w:t>
      </w:r>
      <w:r w:rsidR="00C65010" w:rsidRPr="00955950">
        <w:rPr>
          <w:sz w:val="20"/>
        </w:rPr>
        <w:t xml:space="preserve">originata dalla Banca Passiva </w:t>
      </w:r>
      <w:r w:rsidRPr="00955950">
        <w:rPr>
          <w:sz w:val="20"/>
        </w:rPr>
        <w:t xml:space="preserve">a seguito di controlli esclusivamente sostanziali, non formali, </w:t>
      </w:r>
      <w:r w:rsidR="00722F38" w:rsidRPr="00955950">
        <w:rPr>
          <w:sz w:val="20"/>
        </w:rPr>
        <w:t>essendo questi ultimi</w:t>
      </w:r>
      <w:r w:rsidRPr="00955950">
        <w:rPr>
          <w:sz w:val="20"/>
        </w:rPr>
        <w:t xml:space="preserve"> già coperti </w:t>
      </w:r>
      <w:r w:rsidR="00722F38" w:rsidRPr="00955950">
        <w:rPr>
          <w:sz w:val="20"/>
        </w:rPr>
        <w:t xml:space="preserve">da altre </w:t>
      </w:r>
      <w:r w:rsidRPr="00955950">
        <w:rPr>
          <w:sz w:val="20"/>
        </w:rPr>
        <w:t xml:space="preserve">funzioni </w:t>
      </w:r>
      <w:proofErr w:type="spellStart"/>
      <w:r w:rsidRPr="00955950">
        <w:rPr>
          <w:sz w:val="20"/>
        </w:rPr>
        <w:t>Porting</w:t>
      </w:r>
      <w:proofErr w:type="spellEnd"/>
      <w:r w:rsidRPr="00955950">
        <w:rPr>
          <w:sz w:val="20"/>
        </w:rPr>
        <w:t xml:space="preserve"> (messaggi 17, 20). </w:t>
      </w:r>
      <w:r w:rsidR="00C65010" w:rsidRPr="00955950">
        <w:rPr>
          <w:sz w:val="20"/>
        </w:rPr>
        <w:t>Essa risponde ai seguenti requisiti:</w:t>
      </w:r>
    </w:p>
    <w:p w14:paraId="0C0E578C" w14:textId="77777777" w:rsidR="00C65010" w:rsidRPr="00955950" w:rsidRDefault="00C65010" w:rsidP="00AD7868">
      <w:pPr>
        <w:numPr>
          <w:ilvl w:val="1"/>
          <w:numId w:val="23"/>
        </w:numPr>
        <w:tabs>
          <w:tab w:val="clear" w:pos="1440"/>
          <w:tab w:val="num" w:pos="709"/>
        </w:tabs>
        <w:ind w:left="426" w:firstLine="0"/>
        <w:rPr>
          <w:sz w:val="20"/>
        </w:rPr>
      </w:pPr>
      <w:r w:rsidRPr="00955950">
        <w:rPr>
          <w:sz w:val="20"/>
        </w:rPr>
        <w:t>requisiti minimi di informativa (esito di avvenuto addebito OK/KO)</w:t>
      </w:r>
      <w:r w:rsidR="003A740F">
        <w:rPr>
          <w:sz w:val="20"/>
        </w:rPr>
        <w:t xml:space="preserve"> ;</w:t>
      </w:r>
    </w:p>
    <w:p w14:paraId="1D415F11" w14:textId="77777777" w:rsidR="00C65010" w:rsidRPr="00955950" w:rsidRDefault="00C65010" w:rsidP="00AD7868">
      <w:pPr>
        <w:numPr>
          <w:ilvl w:val="1"/>
          <w:numId w:val="23"/>
        </w:numPr>
        <w:tabs>
          <w:tab w:val="clear" w:pos="1440"/>
          <w:tab w:val="num" w:pos="709"/>
        </w:tabs>
        <w:ind w:left="709" w:hanging="283"/>
        <w:rPr>
          <w:sz w:val="20"/>
        </w:rPr>
      </w:pPr>
      <w:r w:rsidRPr="00955950">
        <w:rPr>
          <w:sz w:val="20"/>
        </w:rPr>
        <w:t xml:space="preserve">requisiti avanzati di trasparenza in linea con PSD (es. data valuta applicata, codici di riferimento, tipologia errore, importi, spese, </w:t>
      </w:r>
      <w:r w:rsidR="00CC03CE" w:rsidRPr="00955950">
        <w:rPr>
          <w:sz w:val="20"/>
        </w:rPr>
        <w:t xml:space="preserve">eventuale </w:t>
      </w:r>
      <w:r w:rsidRPr="00955950">
        <w:rPr>
          <w:sz w:val="20"/>
        </w:rPr>
        <w:t>tasso di cambio).</w:t>
      </w:r>
    </w:p>
    <w:p w14:paraId="6FE8D468" w14:textId="77777777" w:rsidR="00C5575A" w:rsidRPr="00955950" w:rsidRDefault="00C5575A" w:rsidP="00955950">
      <w:pPr>
        <w:ind w:left="0"/>
        <w:rPr>
          <w:sz w:val="20"/>
        </w:rPr>
      </w:pPr>
    </w:p>
    <w:p w14:paraId="522993B0" w14:textId="77777777" w:rsidR="00C5575A" w:rsidRPr="00955950" w:rsidRDefault="00C5575A" w:rsidP="00955950">
      <w:pPr>
        <w:ind w:left="0"/>
        <w:rPr>
          <w:sz w:val="20"/>
        </w:rPr>
      </w:pPr>
      <w:r w:rsidRPr="00955950">
        <w:rPr>
          <w:sz w:val="20"/>
        </w:rPr>
        <w:t xml:space="preserve">Il messaggio è </w:t>
      </w:r>
      <w:r w:rsidRPr="00955950">
        <w:rPr>
          <w:sz w:val="20"/>
          <w:u w:val="single"/>
        </w:rPr>
        <w:t>obbligatorio per le sole Banche Proponenti</w:t>
      </w:r>
      <w:r w:rsidR="00C65010" w:rsidRPr="00955950">
        <w:rPr>
          <w:sz w:val="20"/>
          <w:u w:val="single"/>
        </w:rPr>
        <w:t>,</w:t>
      </w:r>
      <w:r w:rsidR="00C65010" w:rsidRPr="00955950">
        <w:rPr>
          <w:sz w:val="20"/>
        </w:rPr>
        <w:t xml:space="preserve"> che sono obbligate a mettere a disposizione dei clienti l’informativa </w:t>
      </w:r>
      <w:r w:rsidR="00CC03CE" w:rsidRPr="00955950">
        <w:rPr>
          <w:sz w:val="20"/>
        </w:rPr>
        <w:t xml:space="preserve">eventualmente </w:t>
      </w:r>
      <w:r w:rsidR="00C65010" w:rsidRPr="00955950">
        <w:rPr>
          <w:sz w:val="20"/>
        </w:rPr>
        <w:t>ricevuta</w:t>
      </w:r>
      <w:r w:rsidRPr="00955950">
        <w:rPr>
          <w:sz w:val="20"/>
        </w:rPr>
        <w:t xml:space="preserve">. Viene erogato opzionalmente dalle Banche Passive sulla base degli accordi stipulati con la clientela. </w:t>
      </w:r>
    </w:p>
    <w:p w14:paraId="2013B529" w14:textId="77777777" w:rsidR="00C5575A" w:rsidRPr="00955950" w:rsidRDefault="00C5575A" w:rsidP="00955950">
      <w:pPr>
        <w:ind w:left="0"/>
        <w:rPr>
          <w:sz w:val="20"/>
        </w:rPr>
      </w:pPr>
    </w:p>
    <w:p w14:paraId="2F19A0CA" w14:textId="77777777" w:rsidR="00C5575A" w:rsidRPr="00955950" w:rsidRDefault="00C65010" w:rsidP="00955950">
      <w:pPr>
        <w:ind w:left="0"/>
        <w:rPr>
          <w:sz w:val="20"/>
        </w:rPr>
      </w:pPr>
      <w:r w:rsidRPr="00955950">
        <w:rPr>
          <w:sz w:val="20"/>
        </w:rPr>
        <w:t xml:space="preserve">Il messaggio fisico </w:t>
      </w:r>
      <w:r w:rsidR="00CC03CE" w:rsidRPr="00955950">
        <w:rPr>
          <w:sz w:val="20"/>
        </w:rPr>
        <w:t xml:space="preserve">(e conseguentemente quello logico) </w:t>
      </w:r>
      <w:r w:rsidRPr="00955950">
        <w:rPr>
          <w:sz w:val="20"/>
        </w:rPr>
        <w:t>è</w:t>
      </w:r>
      <w:r w:rsidR="00C5575A" w:rsidRPr="00955950">
        <w:rPr>
          <w:sz w:val="20"/>
        </w:rPr>
        <w:t xml:space="preserve"> omogeneo per tipologia di r</w:t>
      </w:r>
      <w:r w:rsidRPr="00955950">
        <w:rPr>
          <w:sz w:val="20"/>
        </w:rPr>
        <w:t>ichiesta di servizio originaria</w:t>
      </w:r>
      <w:r w:rsidR="00BE1625" w:rsidRPr="00955950">
        <w:rPr>
          <w:sz w:val="20"/>
        </w:rPr>
        <w:t xml:space="preserve"> (es. ritiro effetti)</w:t>
      </w:r>
      <w:r w:rsidRPr="00955950">
        <w:rPr>
          <w:sz w:val="20"/>
        </w:rPr>
        <w:t>.</w:t>
      </w:r>
      <w:r w:rsidR="00F9224B" w:rsidRPr="00955950">
        <w:rPr>
          <w:sz w:val="20"/>
        </w:rPr>
        <w:t xml:space="preserve"> Per comodità lo si definirà d’ora in poi semplicemente “Esito”.</w:t>
      </w:r>
    </w:p>
    <w:p w14:paraId="053A3662" w14:textId="77777777" w:rsidR="00C66B5D" w:rsidRPr="00C41BFD" w:rsidRDefault="00C66B5D" w:rsidP="00C66B5D">
      <w:pPr>
        <w:ind w:left="0"/>
        <w:rPr>
          <w:highlight w:val="yellow"/>
        </w:rPr>
      </w:pPr>
    </w:p>
    <w:p w14:paraId="25450EA4" w14:textId="77777777" w:rsidR="00865548" w:rsidRPr="00601888" w:rsidRDefault="00865548" w:rsidP="0024449B">
      <w:pPr>
        <w:pStyle w:val="Titolo2"/>
      </w:pPr>
      <w:bookmarkStart w:id="25" w:name="_Toc237420082"/>
      <w:bookmarkStart w:id="26" w:name="_Toc128491299"/>
      <w:r>
        <w:t>Documentazione di riferimento</w:t>
      </w:r>
      <w:bookmarkEnd w:id="25"/>
      <w:bookmarkEnd w:id="26"/>
    </w:p>
    <w:p w14:paraId="654F7687" w14:textId="77777777" w:rsidR="00865548" w:rsidRPr="0073653A" w:rsidRDefault="00865548" w:rsidP="00865548">
      <w:pPr>
        <w:pStyle w:val="AltriCover"/>
        <w:rPr>
          <w:rFonts w:ascii="Tahoma" w:hAnsi="Tahoma"/>
          <w:noProof w:val="0"/>
          <w:sz w:val="20"/>
        </w:rPr>
      </w:pPr>
    </w:p>
    <w:p w14:paraId="348307CA" w14:textId="77777777" w:rsidR="00865548" w:rsidRDefault="00865548" w:rsidP="00865548">
      <w:pPr>
        <w:pStyle w:val="AltriCover"/>
        <w:rPr>
          <w:rFonts w:ascii="Tahoma" w:hAnsi="Tahoma"/>
          <w:noProof w:val="0"/>
          <w:sz w:val="20"/>
        </w:rPr>
      </w:pPr>
      <w:r>
        <w:rPr>
          <w:rFonts w:ascii="Tahoma" w:hAnsi="Tahoma"/>
          <w:noProof w:val="0"/>
          <w:sz w:val="20"/>
        </w:rPr>
        <w:t>Nel corso del presente documento verrà sovente fatto riferimento ai documenti tecnici CBI di seguito elencati:</w:t>
      </w:r>
    </w:p>
    <w:p w14:paraId="21CE95B2" w14:textId="77777777" w:rsidR="00865548" w:rsidRDefault="00865548" w:rsidP="00865548">
      <w:pPr>
        <w:pStyle w:val="AltriCover"/>
        <w:rPr>
          <w:rFonts w:ascii="Tahoma" w:hAnsi="Tahoma"/>
          <w:noProof w:val="0"/>
          <w:sz w:val="20"/>
        </w:rPr>
      </w:pPr>
    </w:p>
    <w:p w14:paraId="0D5181D1" w14:textId="77777777" w:rsidR="00865548" w:rsidRDefault="00865548" w:rsidP="00865548">
      <w:pPr>
        <w:pStyle w:val="AltriCover"/>
        <w:numPr>
          <w:ilvl w:val="0"/>
          <w:numId w:val="24"/>
        </w:numPr>
        <w:rPr>
          <w:rFonts w:ascii="Tahoma" w:hAnsi="Tahoma"/>
          <w:noProof w:val="0"/>
          <w:sz w:val="20"/>
        </w:rPr>
      </w:pPr>
      <w:r w:rsidRPr="00B43798">
        <w:rPr>
          <w:rFonts w:ascii="Tahoma" w:hAnsi="Tahoma"/>
          <w:i/>
          <w:noProof w:val="0"/>
          <w:sz w:val="20"/>
        </w:rPr>
        <w:t xml:space="preserve">STFW-MO-001 - Framework </w:t>
      </w:r>
      <w:smartTag w:uri="urn:schemas-microsoft-com:office:smarttags" w:element="PersonName">
        <w:smartTagPr>
          <w:attr w:name="ProductID" w:val="Gestione Servizi"/>
        </w:smartTagPr>
        <w:r w:rsidRPr="00B43798">
          <w:rPr>
            <w:rFonts w:ascii="Tahoma" w:hAnsi="Tahoma"/>
            <w:i/>
            <w:noProof w:val="0"/>
            <w:sz w:val="20"/>
          </w:rPr>
          <w:t>Gestione Servizi</w:t>
        </w:r>
      </w:smartTag>
      <w:r w:rsidRPr="00B43798">
        <w:rPr>
          <w:rFonts w:ascii="Tahoma" w:hAnsi="Tahoma"/>
          <w:i/>
          <w:noProof w:val="0"/>
          <w:sz w:val="20"/>
        </w:rPr>
        <w:t xml:space="preserve"> CBI</w:t>
      </w:r>
      <w:r>
        <w:rPr>
          <w:rFonts w:ascii="Tahoma" w:hAnsi="Tahoma"/>
          <w:noProof w:val="0"/>
          <w:sz w:val="20"/>
        </w:rPr>
        <w:t>;</w:t>
      </w:r>
      <w:r w:rsidRPr="00261CE7">
        <w:rPr>
          <w:rFonts w:ascii="Tahoma" w:hAnsi="Tahoma"/>
          <w:noProof w:val="0"/>
          <w:sz w:val="20"/>
        </w:rPr>
        <w:t xml:space="preserve"> </w:t>
      </w:r>
    </w:p>
    <w:p w14:paraId="0AEDF297" w14:textId="77777777" w:rsidR="00865548" w:rsidRDefault="00865548" w:rsidP="00865548">
      <w:pPr>
        <w:pStyle w:val="AltriCover"/>
        <w:numPr>
          <w:ilvl w:val="0"/>
          <w:numId w:val="24"/>
        </w:numPr>
        <w:rPr>
          <w:rFonts w:ascii="Tahoma" w:hAnsi="Tahoma"/>
          <w:noProof w:val="0"/>
          <w:sz w:val="20"/>
        </w:rPr>
      </w:pPr>
      <w:r w:rsidRPr="00B43798">
        <w:rPr>
          <w:rFonts w:ascii="Tahoma" w:hAnsi="Tahoma"/>
          <w:i/>
          <w:noProof w:val="0"/>
          <w:sz w:val="20"/>
        </w:rPr>
        <w:t xml:space="preserve">STPG-MO-001 - Nuovi </w:t>
      </w:r>
      <w:smartTag w:uri="urn:schemas-microsoft-com:office:smarttags" w:element="PersonName">
        <w:smartTagPr>
          <w:attr w:name="ProductID" w:val="Servizi Parte Generale;"/>
        </w:smartTagPr>
        <w:r w:rsidRPr="00B43798">
          <w:rPr>
            <w:rFonts w:ascii="Tahoma" w:hAnsi="Tahoma"/>
            <w:i/>
            <w:noProof w:val="0"/>
            <w:sz w:val="20"/>
          </w:rPr>
          <w:t>Servizi Parte Generale</w:t>
        </w:r>
        <w:r>
          <w:rPr>
            <w:rFonts w:ascii="Tahoma" w:hAnsi="Tahoma"/>
            <w:noProof w:val="0"/>
            <w:sz w:val="20"/>
          </w:rPr>
          <w:t>;</w:t>
        </w:r>
      </w:smartTag>
    </w:p>
    <w:p w14:paraId="65803F27" w14:textId="77777777" w:rsidR="00865548" w:rsidRDefault="00865548" w:rsidP="00865548">
      <w:pPr>
        <w:pStyle w:val="AltriCover"/>
        <w:numPr>
          <w:ilvl w:val="0"/>
          <w:numId w:val="24"/>
        </w:numPr>
        <w:rPr>
          <w:rFonts w:ascii="Tahoma" w:hAnsi="Tahoma"/>
          <w:noProof w:val="0"/>
          <w:sz w:val="20"/>
          <w:lang w:val="en-GB"/>
        </w:rPr>
      </w:pPr>
      <w:r w:rsidRPr="00B43798">
        <w:rPr>
          <w:rFonts w:ascii="Tahoma" w:hAnsi="Tahoma"/>
          <w:i/>
          <w:noProof w:val="0"/>
          <w:sz w:val="20"/>
          <w:lang w:val="en-GB"/>
        </w:rPr>
        <w:t xml:space="preserve">DIRECTORY-MO-001 </w:t>
      </w:r>
      <w:proofErr w:type="spellStart"/>
      <w:r w:rsidRPr="00B43798">
        <w:rPr>
          <w:rFonts w:ascii="Tahoma" w:hAnsi="Tahoma"/>
          <w:i/>
          <w:noProof w:val="0"/>
          <w:sz w:val="20"/>
          <w:lang w:val="en-GB"/>
        </w:rPr>
        <w:t>Requisiti</w:t>
      </w:r>
      <w:proofErr w:type="spellEnd"/>
      <w:r w:rsidRPr="00B43798">
        <w:rPr>
          <w:rFonts w:ascii="Tahoma" w:hAnsi="Tahoma"/>
          <w:i/>
          <w:noProof w:val="0"/>
          <w:sz w:val="20"/>
          <w:lang w:val="en-GB"/>
        </w:rPr>
        <w:t xml:space="preserve"> Directory</w:t>
      </w:r>
      <w:r>
        <w:rPr>
          <w:rFonts w:ascii="Tahoma" w:hAnsi="Tahoma"/>
          <w:noProof w:val="0"/>
          <w:sz w:val="20"/>
          <w:lang w:val="en-GB"/>
        </w:rPr>
        <w:t>;</w:t>
      </w:r>
    </w:p>
    <w:p w14:paraId="0403B322" w14:textId="77777777" w:rsidR="00865548" w:rsidRDefault="00865548" w:rsidP="00865548">
      <w:pPr>
        <w:pStyle w:val="AltriCover"/>
        <w:numPr>
          <w:ilvl w:val="0"/>
          <w:numId w:val="24"/>
        </w:numPr>
        <w:rPr>
          <w:rFonts w:ascii="Tahoma" w:hAnsi="Tahoma"/>
          <w:noProof w:val="0"/>
          <w:sz w:val="20"/>
          <w:lang w:val="en-GB"/>
        </w:rPr>
      </w:pPr>
      <w:r w:rsidRPr="00B43798">
        <w:rPr>
          <w:rFonts w:ascii="Tahoma" w:hAnsi="Tahoma"/>
          <w:i/>
          <w:noProof w:val="0"/>
          <w:sz w:val="20"/>
          <w:lang w:val="en-GB"/>
        </w:rPr>
        <w:t>FIRMA-MO-001</w:t>
      </w:r>
      <w:r>
        <w:rPr>
          <w:rFonts w:ascii="Tahoma" w:hAnsi="Tahoma"/>
          <w:noProof w:val="0"/>
          <w:sz w:val="20"/>
          <w:lang w:val="en-GB"/>
        </w:rPr>
        <w:t>;</w:t>
      </w:r>
    </w:p>
    <w:p w14:paraId="1CFBCB69" w14:textId="77777777" w:rsidR="00865548" w:rsidRDefault="00865548" w:rsidP="00865548">
      <w:pPr>
        <w:pStyle w:val="AltriCover"/>
        <w:rPr>
          <w:rFonts w:ascii="Tahoma" w:hAnsi="Tahoma"/>
          <w:noProof w:val="0"/>
          <w:sz w:val="20"/>
        </w:rPr>
      </w:pPr>
    </w:p>
    <w:p w14:paraId="02B74D7F" w14:textId="62B6D63E" w:rsidR="00865548" w:rsidRPr="0073653A" w:rsidRDefault="00865548" w:rsidP="00865548">
      <w:pPr>
        <w:pStyle w:val="AltriCover"/>
        <w:rPr>
          <w:rFonts w:ascii="Tahoma" w:hAnsi="Tahoma"/>
          <w:noProof w:val="0"/>
          <w:sz w:val="20"/>
        </w:rPr>
      </w:pPr>
      <w:r>
        <w:rPr>
          <w:rFonts w:ascii="Tahoma" w:hAnsi="Tahoma"/>
          <w:noProof w:val="0"/>
          <w:sz w:val="20"/>
        </w:rPr>
        <w:t>Tali documenti</w:t>
      </w:r>
      <w:r w:rsidRPr="0073653A">
        <w:rPr>
          <w:rFonts w:ascii="Tahoma" w:hAnsi="Tahoma"/>
          <w:noProof w:val="0"/>
          <w:sz w:val="20"/>
        </w:rPr>
        <w:t xml:space="preserve"> devono a tutti gli effetti essere considerati parte integrante della documentazione tecnica relativa a</w:t>
      </w:r>
      <w:r>
        <w:rPr>
          <w:rFonts w:ascii="Tahoma" w:hAnsi="Tahoma"/>
          <w:noProof w:val="0"/>
          <w:sz w:val="20"/>
        </w:rPr>
        <w:t>l servizio</w:t>
      </w:r>
      <w:r w:rsidRPr="0073653A">
        <w:rPr>
          <w:rFonts w:ascii="Tahoma" w:hAnsi="Tahoma"/>
          <w:noProof w:val="0"/>
          <w:sz w:val="20"/>
        </w:rPr>
        <w:t xml:space="preserve"> CBI di “</w:t>
      </w:r>
      <w:r w:rsidRPr="00865548">
        <w:rPr>
          <w:rFonts w:ascii="Tahoma" w:hAnsi="Tahoma"/>
          <w:noProof w:val="0"/>
          <w:sz w:val="20"/>
        </w:rPr>
        <w:t>Esiti ritiro effetti, bollettino bancario</w:t>
      </w:r>
      <w:del w:id="27" w:author="Silvestri Mirko" w:date="2023-02-07T14:48:00Z">
        <w:r w:rsidRPr="00865548" w:rsidDel="0042450C">
          <w:rPr>
            <w:rFonts w:ascii="Tahoma" w:hAnsi="Tahoma"/>
            <w:noProof w:val="0"/>
            <w:sz w:val="20"/>
          </w:rPr>
          <w:delText>, bonifico estero</w:delText>
        </w:r>
      </w:del>
      <w:r w:rsidRPr="0073653A">
        <w:rPr>
          <w:rFonts w:ascii="Tahoma" w:hAnsi="Tahoma"/>
          <w:noProof w:val="0"/>
          <w:sz w:val="20"/>
        </w:rPr>
        <w:t>”.</w:t>
      </w:r>
    </w:p>
    <w:p w14:paraId="4D24A627" w14:textId="77777777" w:rsidR="00C66B5D" w:rsidRDefault="00C66B5D" w:rsidP="00C66B5D">
      <w:pPr>
        <w:ind w:left="0"/>
        <w:rPr>
          <w:highlight w:val="yellow"/>
        </w:rPr>
      </w:pPr>
    </w:p>
    <w:p w14:paraId="1206F5AC" w14:textId="77777777" w:rsidR="008D69EE" w:rsidRDefault="008D69EE" w:rsidP="00C66B5D">
      <w:pPr>
        <w:ind w:left="0"/>
        <w:rPr>
          <w:highlight w:val="yellow"/>
        </w:rPr>
      </w:pPr>
    </w:p>
    <w:p w14:paraId="300B8740" w14:textId="77777777" w:rsidR="00865548" w:rsidRPr="00C41BFD" w:rsidRDefault="009055FA" w:rsidP="00C66B5D">
      <w:pPr>
        <w:ind w:left="0"/>
        <w:rPr>
          <w:highlight w:val="yellow"/>
        </w:rPr>
      </w:pPr>
      <w:r>
        <w:rPr>
          <w:highlight w:val="yellow"/>
        </w:rPr>
        <w:br w:type="page"/>
      </w:r>
    </w:p>
    <w:p w14:paraId="45506BD4" w14:textId="582263D1" w:rsidR="00C66B5D" w:rsidRPr="00525BA9" w:rsidRDefault="00C66B5D" w:rsidP="00C66B5D">
      <w:pPr>
        <w:pStyle w:val="Titolo1"/>
        <w:tabs>
          <w:tab w:val="clear" w:pos="432"/>
          <w:tab w:val="num" w:pos="360"/>
        </w:tabs>
        <w:ind w:left="0" w:firstLine="0"/>
      </w:pPr>
      <w:bookmarkStart w:id="28" w:name="_Toc128491300"/>
      <w:r w:rsidRPr="00525BA9">
        <w:lastRenderedPageBreak/>
        <w:t>I</w:t>
      </w:r>
      <w:r w:rsidR="00E07F0A">
        <w:t>l</w:t>
      </w:r>
      <w:r w:rsidRPr="00525BA9">
        <w:t xml:space="preserve"> servizi</w:t>
      </w:r>
      <w:r w:rsidR="00E07F0A">
        <w:t>o</w:t>
      </w:r>
      <w:r w:rsidRPr="00525BA9">
        <w:t xml:space="preserve"> </w:t>
      </w:r>
      <w:r w:rsidR="00B9478E">
        <w:t xml:space="preserve">di </w:t>
      </w:r>
      <w:r w:rsidR="00E07F0A" w:rsidRPr="00E07F0A">
        <w:t>Esiti ritiro effetti, bolle</w:t>
      </w:r>
      <w:r w:rsidR="00E07F0A">
        <w:t>ttino bancario</w:t>
      </w:r>
      <w:del w:id="29" w:author="Silvestri Mirko" w:date="2023-02-27T16:57:00Z">
        <w:r w:rsidR="00E07F0A" w:rsidDel="0002276E">
          <w:delText>, bonifico estero</w:delText>
        </w:r>
      </w:del>
      <w:bookmarkEnd w:id="28"/>
    </w:p>
    <w:p w14:paraId="39458C17" w14:textId="77777777" w:rsidR="00C66B5D" w:rsidRPr="00C41BFD" w:rsidRDefault="00C66B5D" w:rsidP="00C66B5D">
      <w:pPr>
        <w:ind w:left="0"/>
        <w:rPr>
          <w:highlight w:val="yellow"/>
        </w:rPr>
      </w:pPr>
    </w:p>
    <w:p w14:paraId="3C1C33A9" w14:textId="7D9E8129" w:rsidR="00C66B5D" w:rsidRPr="00955950" w:rsidRDefault="00C66B5D" w:rsidP="00955950">
      <w:pPr>
        <w:ind w:left="0"/>
        <w:rPr>
          <w:sz w:val="20"/>
        </w:rPr>
      </w:pPr>
      <w:r w:rsidRPr="00955950">
        <w:rPr>
          <w:sz w:val="20"/>
        </w:rPr>
        <w:t>I</w:t>
      </w:r>
      <w:r w:rsidR="00E07F0A">
        <w:rPr>
          <w:sz w:val="20"/>
        </w:rPr>
        <w:t>l</w:t>
      </w:r>
      <w:r w:rsidRPr="00955950">
        <w:rPr>
          <w:sz w:val="20"/>
        </w:rPr>
        <w:t xml:space="preserve"> servizi</w:t>
      </w:r>
      <w:r w:rsidR="00E07F0A">
        <w:rPr>
          <w:sz w:val="20"/>
        </w:rPr>
        <w:t>o</w:t>
      </w:r>
      <w:r w:rsidRPr="00955950">
        <w:rPr>
          <w:sz w:val="20"/>
        </w:rPr>
        <w:t xml:space="preserve"> </w:t>
      </w:r>
      <w:r w:rsidR="00E07F0A">
        <w:rPr>
          <w:sz w:val="20"/>
        </w:rPr>
        <w:t xml:space="preserve">di </w:t>
      </w:r>
      <w:r w:rsidR="00E07F0A" w:rsidRPr="00955950">
        <w:rPr>
          <w:sz w:val="20"/>
        </w:rPr>
        <w:t>“Esiti ritiro effetti, bollettino bancario</w:t>
      </w:r>
      <w:del w:id="30" w:author="Silvestri Mirko" w:date="2023-02-07T14:48:00Z">
        <w:r w:rsidR="00E07F0A" w:rsidRPr="00955950" w:rsidDel="0042450C">
          <w:rPr>
            <w:sz w:val="20"/>
          </w:rPr>
          <w:delText>, bonifico estero</w:delText>
        </w:r>
      </w:del>
      <w:r w:rsidR="00E07F0A" w:rsidRPr="00955950">
        <w:rPr>
          <w:sz w:val="20"/>
        </w:rPr>
        <w:t>”</w:t>
      </w:r>
      <w:r w:rsidR="00E07F0A">
        <w:rPr>
          <w:sz w:val="20"/>
        </w:rPr>
        <w:t xml:space="preserve"> </w:t>
      </w:r>
      <w:r w:rsidRPr="00955950">
        <w:rPr>
          <w:sz w:val="20"/>
        </w:rPr>
        <w:t>rappresenta una famiglia di servizi strutturati al fine di consentire alle banche e alle aziende aderenti CBI lo scambio di messaggi a carattere informativo. Il contenuto di tali messaggi viene definito sulla base dell</w:t>
      </w:r>
      <w:r w:rsidR="00B9478E">
        <w:rPr>
          <w:sz w:val="20"/>
        </w:rPr>
        <w:t xml:space="preserve">o specifico servizio da erogare, nella fattispecie riguarda le tre funzioni di </w:t>
      </w:r>
      <w:proofErr w:type="spellStart"/>
      <w:r w:rsidR="00B9478E">
        <w:rPr>
          <w:sz w:val="20"/>
        </w:rPr>
        <w:t>porting</w:t>
      </w:r>
      <w:proofErr w:type="spellEnd"/>
      <w:r w:rsidR="00B9478E">
        <w:rPr>
          <w:sz w:val="20"/>
        </w:rPr>
        <w:t xml:space="preserve"> in premessa.</w:t>
      </w:r>
    </w:p>
    <w:p w14:paraId="20F6A40D" w14:textId="77777777" w:rsidR="00525BA9" w:rsidRPr="00525BA9" w:rsidRDefault="00525BA9" w:rsidP="00525BA9">
      <w:pPr>
        <w:ind w:left="360"/>
      </w:pPr>
    </w:p>
    <w:p w14:paraId="31004F68" w14:textId="77777777" w:rsidR="00C66B5D" w:rsidRPr="00457AB9" w:rsidRDefault="00C66B5D" w:rsidP="00C66B5D">
      <w:pPr>
        <w:ind w:left="0"/>
      </w:pPr>
    </w:p>
    <w:p w14:paraId="73F30399" w14:textId="77777777" w:rsidR="00C66B5D" w:rsidRPr="00457AB9" w:rsidRDefault="00C66B5D" w:rsidP="0024449B">
      <w:pPr>
        <w:pStyle w:val="Titolo2"/>
      </w:pPr>
      <w:bookmarkStart w:id="31" w:name="_Toc128491301"/>
      <w:r w:rsidRPr="00457AB9">
        <w:t>Attori identificati</w:t>
      </w:r>
      <w:bookmarkEnd w:id="31"/>
    </w:p>
    <w:p w14:paraId="4CDDF4F9" w14:textId="77777777" w:rsidR="00261C43" w:rsidRDefault="00261C43" w:rsidP="00261C43">
      <w:pPr>
        <w:ind w:left="0"/>
        <w:rPr>
          <w:sz w:val="20"/>
        </w:rPr>
      </w:pPr>
    </w:p>
    <w:p w14:paraId="7A0BDFFA" w14:textId="38474A6B" w:rsidR="00261C43" w:rsidRPr="00774399" w:rsidRDefault="00261C43" w:rsidP="00261C43">
      <w:pPr>
        <w:ind w:left="0"/>
        <w:rPr>
          <w:sz w:val="20"/>
        </w:rPr>
      </w:pPr>
      <w:r>
        <w:rPr>
          <w:sz w:val="20"/>
        </w:rPr>
        <w:t>Tenuto conto di quanto sopra, d</w:t>
      </w:r>
      <w:r w:rsidRPr="00774399">
        <w:rPr>
          <w:sz w:val="20"/>
        </w:rPr>
        <w:t xml:space="preserve">i seguito sono riportate le definizioni degli attori </w:t>
      </w:r>
      <w:r>
        <w:rPr>
          <w:sz w:val="20"/>
        </w:rPr>
        <w:t>che intervengono nel</w:t>
      </w:r>
      <w:r w:rsidRPr="00774399">
        <w:rPr>
          <w:sz w:val="20"/>
        </w:rPr>
        <w:t xml:space="preserve"> servizio CBI “</w:t>
      </w:r>
      <w:r w:rsidR="00C32A1D" w:rsidRPr="00865548">
        <w:rPr>
          <w:sz w:val="20"/>
        </w:rPr>
        <w:t>Esiti ritiro effetti, bollettino bancario</w:t>
      </w:r>
      <w:del w:id="32" w:author="Silvestri Mirko" w:date="2023-02-07T14:48:00Z">
        <w:r w:rsidR="00C32A1D" w:rsidRPr="00865548" w:rsidDel="0042450C">
          <w:rPr>
            <w:sz w:val="20"/>
          </w:rPr>
          <w:delText>, bonifico estero</w:delText>
        </w:r>
      </w:del>
      <w:r>
        <w:rPr>
          <w:sz w:val="20"/>
        </w:rPr>
        <w:t>”.</w:t>
      </w:r>
    </w:p>
    <w:p w14:paraId="349C6CC3" w14:textId="77777777" w:rsidR="00261C43" w:rsidRPr="00774399" w:rsidRDefault="00261C43" w:rsidP="00261C43">
      <w:pPr>
        <w:ind w:left="0"/>
        <w:rPr>
          <w:sz w:val="20"/>
        </w:rPr>
      </w:pPr>
    </w:p>
    <w:p w14:paraId="700540E4" w14:textId="77777777" w:rsidR="00261C43" w:rsidRDefault="00261C43" w:rsidP="00261C43">
      <w:pPr>
        <w:pStyle w:val="AltriCover"/>
        <w:rPr>
          <w:rFonts w:ascii="Tahoma" w:hAnsi="Tahoma" w:cs="Tahoma"/>
          <w:b/>
          <w:bCs/>
          <w:i/>
          <w:iCs/>
          <w:snapToGrid w:val="0"/>
          <w:sz w:val="20"/>
        </w:rPr>
      </w:pPr>
      <w:r>
        <w:rPr>
          <w:rFonts w:ascii="Tahoma" w:hAnsi="Tahoma" w:cs="Tahoma"/>
          <w:b/>
          <w:bCs/>
          <w:i/>
          <w:iCs/>
          <w:snapToGrid w:val="0"/>
          <w:sz w:val="20"/>
        </w:rPr>
        <w:t>Azienda Cliente CBI</w:t>
      </w:r>
      <w:r w:rsidRPr="001D412A">
        <w:rPr>
          <w:rFonts w:ascii="Tahoma" w:hAnsi="Tahoma" w:cs="Tahoma"/>
          <w:b/>
          <w:bCs/>
          <w:i/>
          <w:iCs/>
          <w:snapToGrid w:val="0"/>
          <w:sz w:val="20"/>
        </w:rPr>
        <w:t xml:space="preserve"> </w:t>
      </w:r>
    </w:p>
    <w:p w14:paraId="149752AF" w14:textId="77777777" w:rsidR="00261C43" w:rsidRDefault="00261C43" w:rsidP="00261C43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  <w:r w:rsidRPr="00261C43">
        <w:rPr>
          <w:rFonts w:ascii="Tahoma" w:hAnsi="Tahoma" w:cs="Tahoma"/>
          <w:bCs/>
          <w:iCs/>
          <w:snapToGrid w:val="0"/>
          <w:sz w:val="20"/>
        </w:rPr>
        <w:t xml:space="preserve">È il soggetto mittente della richiesta </w:t>
      </w:r>
      <w:smartTag w:uri="urn:schemas-microsoft-com:office:smarttags" w:element="PersonName">
        <w:smartTagPr>
          <w:attr w:name="ProductID" w:val="di pagamento"/>
        </w:smartTagPr>
        <w:r w:rsidRPr="00261C43">
          <w:rPr>
            <w:rFonts w:ascii="Tahoma" w:hAnsi="Tahoma" w:cs="Tahoma"/>
            <w:bCs/>
            <w:iCs/>
            <w:snapToGrid w:val="0"/>
            <w:sz w:val="20"/>
          </w:rPr>
          <w:t>di pagamento</w:t>
        </w:r>
      </w:smartTag>
      <w:r w:rsidRPr="00261C43">
        <w:rPr>
          <w:rFonts w:ascii="Tahoma" w:hAnsi="Tahoma" w:cs="Tahoma"/>
          <w:bCs/>
          <w:iCs/>
          <w:snapToGrid w:val="0"/>
          <w:sz w:val="20"/>
        </w:rPr>
        <w:t xml:space="preserve"> originaria (ha stipulato un contratto CBI con una Banca Proponente). Può coincidere o meno con il titolare del c/c di addebito.</w:t>
      </w:r>
    </w:p>
    <w:p w14:paraId="0C4BADC3" w14:textId="77777777" w:rsidR="00261C43" w:rsidRPr="00CB18BD" w:rsidRDefault="00261C43" w:rsidP="00261C43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</w:p>
    <w:p w14:paraId="4E55CF6E" w14:textId="77777777" w:rsidR="00261C43" w:rsidRDefault="00261C43" w:rsidP="00261C43">
      <w:pPr>
        <w:pStyle w:val="AltriCover"/>
        <w:rPr>
          <w:rFonts w:ascii="Tahoma" w:hAnsi="Tahoma" w:cs="Tahoma"/>
          <w:b/>
          <w:bCs/>
          <w:i/>
          <w:iCs/>
          <w:snapToGrid w:val="0"/>
          <w:sz w:val="20"/>
        </w:rPr>
      </w:pPr>
      <w:r w:rsidRPr="00CB18BD">
        <w:rPr>
          <w:rFonts w:ascii="Tahoma" w:hAnsi="Tahoma" w:cs="Tahoma"/>
          <w:b/>
          <w:bCs/>
          <w:i/>
          <w:iCs/>
          <w:snapToGrid w:val="0"/>
          <w:sz w:val="20"/>
        </w:rPr>
        <w:t xml:space="preserve">Banca Passiva </w:t>
      </w:r>
    </w:p>
    <w:p w14:paraId="4D0394A3" w14:textId="3285C614" w:rsidR="00261C43" w:rsidRDefault="00261C43" w:rsidP="00261C43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  <w:r>
        <w:rPr>
          <w:rFonts w:ascii="Tahoma" w:hAnsi="Tahoma" w:cs="Tahoma"/>
          <w:bCs/>
          <w:iCs/>
          <w:snapToGrid w:val="0"/>
          <w:sz w:val="20"/>
        </w:rPr>
        <w:t>È</w:t>
      </w:r>
      <w:r w:rsidRPr="00CB18BD">
        <w:rPr>
          <w:rFonts w:ascii="Tahoma" w:hAnsi="Tahoma" w:cs="Tahoma"/>
          <w:bCs/>
          <w:iCs/>
          <w:snapToGrid w:val="0"/>
          <w:sz w:val="20"/>
        </w:rPr>
        <w:t xml:space="preserve"> la Banca che </w:t>
      </w:r>
      <w:r w:rsidRPr="00261C43">
        <w:rPr>
          <w:rFonts w:ascii="Tahoma" w:hAnsi="Tahoma" w:cs="Tahoma"/>
          <w:bCs/>
          <w:iCs/>
          <w:snapToGrid w:val="0"/>
          <w:sz w:val="20"/>
        </w:rPr>
        <w:t xml:space="preserve">genera il messaggio di Esito a fronte del trattamento applicativo delle richieste di pagamento PORTING: </w:t>
      </w:r>
      <w:del w:id="33" w:author="Silvestri Mirko" w:date="2023-02-07T14:49:00Z">
        <w:r w:rsidRPr="00261C43" w:rsidDel="0042450C">
          <w:rPr>
            <w:rFonts w:ascii="Tahoma" w:hAnsi="Tahoma" w:cs="Tahoma"/>
            <w:bCs/>
            <w:iCs/>
            <w:snapToGrid w:val="0"/>
            <w:sz w:val="20"/>
          </w:rPr>
          <w:delText xml:space="preserve">Bonifico estero (PE-EF); </w:delText>
        </w:r>
      </w:del>
      <w:r w:rsidRPr="00261C43">
        <w:rPr>
          <w:rFonts w:ascii="Tahoma" w:hAnsi="Tahoma" w:cs="Tahoma"/>
          <w:bCs/>
          <w:iCs/>
          <w:snapToGrid w:val="0"/>
          <w:sz w:val="20"/>
        </w:rPr>
        <w:t>Ritiro effetti (AP-EF); Pagamento bollettino Freccia (AB-EF). Ha l’onere di effettuare in anticipo i controlli formali sul messaggio fisico in conformità con le regole CBI. Anche “Mittente logico” dei messaggi fisici di Esito.</w:t>
      </w:r>
    </w:p>
    <w:p w14:paraId="1D6A1DB7" w14:textId="77777777" w:rsidR="00261C43" w:rsidRDefault="00261C43" w:rsidP="00261C43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</w:p>
    <w:p w14:paraId="0B02A98F" w14:textId="77777777" w:rsidR="00261C43" w:rsidRDefault="00261C43" w:rsidP="00261C43">
      <w:pPr>
        <w:pStyle w:val="AltriCover"/>
        <w:rPr>
          <w:rFonts w:ascii="Tahoma" w:hAnsi="Tahoma" w:cs="Tahoma"/>
          <w:b/>
          <w:bCs/>
          <w:i/>
          <w:iCs/>
          <w:snapToGrid w:val="0"/>
          <w:sz w:val="20"/>
        </w:rPr>
      </w:pPr>
      <w:r w:rsidRPr="00CB18BD">
        <w:rPr>
          <w:rFonts w:ascii="Tahoma" w:hAnsi="Tahoma" w:cs="Tahoma"/>
          <w:b/>
          <w:bCs/>
          <w:i/>
          <w:iCs/>
          <w:snapToGrid w:val="0"/>
          <w:sz w:val="20"/>
        </w:rPr>
        <w:t>Banca P</w:t>
      </w:r>
      <w:r>
        <w:rPr>
          <w:rFonts w:ascii="Tahoma" w:hAnsi="Tahoma" w:cs="Tahoma"/>
          <w:b/>
          <w:bCs/>
          <w:i/>
          <w:iCs/>
          <w:snapToGrid w:val="0"/>
          <w:sz w:val="20"/>
        </w:rPr>
        <w:t>roponente</w:t>
      </w:r>
      <w:r w:rsidRPr="00CB18BD">
        <w:rPr>
          <w:rFonts w:ascii="Tahoma" w:hAnsi="Tahoma" w:cs="Tahoma"/>
          <w:b/>
          <w:bCs/>
          <w:i/>
          <w:iCs/>
          <w:snapToGrid w:val="0"/>
          <w:sz w:val="20"/>
        </w:rPr>
        <w:t xml:space="preserve"> </w:t>
      </w:r>
    </w:p>
    <w:p w14:paraId="002F8FA5" w14:textId="77777777" w:rsidR="00261C43" w:rsidRDefault="00261C43" w:rsidP="00261C43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  <w:r>
        <w:rPr>
          <w:rFonts w:ascii="Tahoma" w:hAnsi="Tahoma" w:cs="Tahoma"/>
          <w:bCs/>
          <w:iCs/>
          <w:snapToGrid w:val="0"/>
          <w:sz w:val="20"/>
        </w:rPr>
        <w:t>È</w:t>
      </w:r>
      <w:r w:rsidRPr="00CB18BD">
        <w:rPr>
          <w:rFonts w:ascii="Tahoma" w:hAnsi="Tahoma" w:cs="Tahoma"/>
          <w:bCs/>
          <w:iCs/>
          <w:snapToGrid w:val="0"/>
          <w:sz w:val="20"/>
        </w:rPr>
        <w:t xml:space="preserve"> </w:t>
      </w:r>
      <w:smartTag w:uri="urn:schemas-microsoft-com:office:smarttags" w:element="PersonName">
        <w:smartTagPr>
          <w:attr w:name="ProductID" w:val="La Banca"/>
        </w:smartTagPr>
        <w:r w:rsidRPr="00CB18BD">
          <w:rPr>
            <w:rFonts w:ascii="Tahoma" w:hAnsi="Tahoma" w:cs="Tahoma"/>
            <w:bCs/>
            <w:iCs/>
            <w:snapToGrid w:val="0"/>
            <w:sz w:val="20"/>
          </w:rPr>
          <w:t>la Banca</w:t>
        </w:r>
      </w:smartTag>
      <w:r w:rsidRPr="00CB18BD">
        <w:rPr>
          <w:rFonts w:ascii="Tahoma" w:hAnsi="Tahoma" w:cs="Tahoma"/>
          <w:bCs/>
          <w:iCs/>
          <w:snapToGrid w:val="0"/>
          <w:sz w:val="20"/>
        </w:rPr>
        <w:t xml:space="preserve"> che </w:t>
      </w:r>
      <w:r w:rsidRPr="00261C43">
        <w:rPr>
          <w:rFonts w:ascii="Tahoma" w:hAnsi="Tahoma" w:cs="Tahoma"/>
          <w:bCs/>
          <w:iCs/>
          <w:snapToGrid w:val="0"/>
          <w:sz w:val="20"/>
        </w:rPr>
        <w:t xml:space="preserve">effettua i controlli </w:t>
      </w:r>
      <w:r w:rsidR="00BA6C11">
        <w:rPr>
          <w:rFonts w:ascii="Tahoma" w:hAnsi="Tahoma" w:cs="Tahoma"/>
          <w:bCs/>
          <w:iCs/>
          <w:snapToGrid w:val="0"/>
          <w:sz w:val="20"/>
        </w:rPr>
        <w:t>di validazione tecnica</w:t>
      </w:r>
      <w:r w:rsidRPr="00261C43">
        <w:rPr>
          <w:rFonts w:ascii="Tahoma" w:hAnsi="Tahoma" w:cs="Tahoma"/>
          <w:bCs/>
          <w:iCs/>
          <w:snapToGrid w:val="0"/>
          <w:sz w:val="20"/>
        </w:rPr>
        <w:t xml:space="preserve"> sul messaggio di Esito ricevuto e notifica l’esito alla Banca Passiva mittente. </w:t>
      </w:r>
      <w:r w:rsidR="00BA6C11">
        <w:rPr>
          <w:rFonts w:ascii="Tahoma" w:hAnsi="Tahoma" w:cs="Tahoma"/>
          <w:bCs/>
          <w:iCs/>
          <w:snapToGrid w:val="0"/>
          <w:sz w:val="20"/>
        </w:rPr>
        <w:t>Nel caso in cui tali controlli</w:t>
      </w:r>
      <w:r w:rsidRPr="00261C43">
        <w:rPr>
          <w:rFonts w:ascii="Tahoma" w:hAnsi="Tahoma" w:cs="Tahoma"/>
          <w:bCs/>
          <w:iCs/>
          <w:snapToGrid w:val="0"/>
          <w:sz w:val="20"/>
        </w:rPr>
        <w:t xml:space="preserve"> di</w:t>
      </w:r>
      <w:r w:rsidR="00BA6C11">
        <w:rPr>
          <w:rFonts w:ascii="Tahoma" w:hAnsi="Tahoma" w:cs="Tahoma"/>
          <w:bCs/>
          <w:iCs/>
          <w:snapToGrid w:val="0"/>
          <w:sz w:val="20"/>
        </w:rPr>
        <w:t>ano</w:t>
      </w:r>
      <w:r w:rsidRPr="00261C43">
        <w:rPr>
          <w:rFonts w:ascii="Tahoma" w:hAnsi="Tahoma" w:cs="Tahoma"/>
          <w:bCs/>
          <w:iCs/>
          <w:snapToGrid w:val="0"/>
          <w:sz w:val="20"/>
        </w:rPr>
        <w:t xml:space="preserve"> esito positivo rende disponibile il contenuto informativo dell’Esito al Mittente. Anche “Destinatario logico” dei messaggi fisici di Esito.</w:t>
      </w:r>
    </w:p>
    <w:p w14:paraId="3BA6655D" w14:textId="77777777" w:rsidR="00457AB9" w:rsidRDefault="00457AB9" w:rsidP="00C66B5D">
      <w:pPr>
        <w:ind w:left="0"/>
        <w:rPr>
          <w:highlight w:val="yellow"/>
        </w:rPr>
      </w:pPr>
    </w:p>
    <w:p w14:paraId="798B7201" w14:textId="77777777" w:rsidR="00A612D4" w:rsidRDefault="00A612D4" w:rsidP="00C66B5D">
      <w:pPr>
        <w:ind w:left="0"/>
        <w:rPr>
          <w:highlight w:val="yellow"/>
        </w:rPr>
      </w:pPr>
    </w:p>
    <w:p w14:paraId="75A19B0D" w14:textId="77777777" w:rsidR="00A612D4" w:rsidRPr="00012E74" w:rsidRDefault="00A612D4" w:rsidP="0024449B">
      <w:pPr>
        <w:pStyle w:val="Titolo2"/>
      </w:pPr>
      <w:bookmarkStart w:id="34" w:name="_Toc237420085"/>
      <w:bookmarkStart w:id="35" w:name="_Toc128491302"/>
      <w:r w:rsidRPr="00012E74">
        <w:t>Workflow</w:t>
      </w:r>
      <w:bookmarkEnd w:id="34"/>
      <w:bookmarkEnd w:id="35"/>
    </w:p>
    <w:p w14:paraId="53C64A51" w14:textId="77777777" w:rsidR="00A612D4" w:rsidRDefault="00A612D4" w:rsidP="00A612D4">
      <w:pPr>
        <w:ind w:left="0"/>
        <w:rPr>
          <w:sz w:val="22"/>
          <w:szCs w:val="22"/>
        </w:rPr>
      </w:pPr>
    </w:p>
    <w:p w14:paraId="791DE45B" w14:textId="3C43C6E0" w:rsidR="00A612D4" w:rsidRPr="00012E74" w:rsidRDefault="00A612D4" w:rsidP="00A612D4">
      <w:pPr>
        <w:ind w:left="0"/>
        <w:rPr>
          <w:sz w:val="20"/>
        </w:rPr>
      </w:pPr>
      <w:r w:rsidRPr="00012E74">
        <w:rPr>
          <w:sz w:val="20"/>
        </w:rPr>
        <w:t xml:space="preserve">In questo capitolo </w:t>
      </w:r>
      <w:r>
        <w:rPr>
          <w:sz w:val="20"/>
        </w:rPr>
        <w:t>è</w:t>
      </w:r>
      <w:r w:rsidRPr="00012E74">
        <w:rPr>
          <w:sz w:val="20"/>
        </w:rPr>
        <w:t xml:space="preserve"> effettuata </w:t>
      </w:r>
      <w:r>
        <w:rPr>
          <w:sz w:val="20"/>
        </w:rPr>
        <w:t>una descrizione</w:t>
      </w:r>
      <w:r w:rsidRPr="00012E74">
        <w:rPr>
          <w:sz w:val="20"/>
        </w:rPr>
        <w:t xml:space="preserve"> del workflow mediante il quale viene erogato il servizio di “</w:t>
      </w:r>
      <w:r w:rsidRPr="00865548">
        <w:rPr>
          <w:sz w:val="20"/>
        </w:rPr>
        <w:t>Esiti ritiro effetti, bollettino bancario</w:t>
      </w:r>
      <w:del w:id="36" w:author="Silvestri Mirko" w:date="2023-02-07T14:49:00Z">
        <w:r w:rsidRPr="00865548" w:rsidDel="0042450C">
          <w:rPr>
            <w:sz w:val="20"/>
          </w:rPr>
          <w:delText>, bonifico estero</w:delText>
        </w:r>
      </w:del>
      <w:r>
        <w:rPr>
          <w:sz w:val="20"/>
        </w:rPr>
        <w:t>”</w:t>
      </w:r>
      <w:r w:rsidRPr="00012E74">
        <w:rPr>
          <w:sz w:val="20"/>
        </w:rPr>
        <w:t xml:space="preserve"> sul canale CBI. </w:t>
      </w:r>
    </w:p>
    <w:p w14:paraId="0ACE7C96" w14:textId="77777777" w:rsidR="00A612D4" w:rsidRPr="00012E74" w:rsidRDefault="00A612D4" w:rsidP="00A612D4">
      <w:pPr>
        <w:ind w:left="0"/>
        <w:rPr>
          <w:sz w:val="20"/>
        </w:rPr>
      </w:pPr>
    </w:p>
    <w:p w14:paraId="2E8E2DFB" w14:textId="77777777" w:rsidR="00A612D4" w:rsidRPr="00012E74" w:rsidRDefault="00A612D4" w:rsidP="00A612D4">
      <w:pPr>
        <w:ind w:left="0"/>
        <w:rPr>
          <w:sz w:val="20"/>
        </w:rPr>
      </w:pPr>
    </w:p>
    <w:p w14:paraId="1F86C576" w14:textId="77777777" w:rsidR="00A612D4" w:rsidRPr="00012E74" w:rsidRDefault="00A612D4" w:rsidP="00A612D4">
      <w:pPr>
        <w:pStyle w:val="Titolo3"/>
        <w:tabs>
          <w:tab w:val="clear" w:pos="720"/>
          <w:tab w:val="clear" w:pos="1151"/>
          <w:tab w:val="clear" w:pos="1644"/>
        </w:tabs>
        <w:ind w:left="426" w:hanging="437"/>
      </w:pPr>
      <w:bookmarkStart w:id="37" w:name="_Toc237420086"/>
      <w:bookmarkStart w:id="38" w:name="_Toc128491303"/>
      <w:r w:rsidRPr="00012E74">
        <w:t>Workflow di servizio</w:t>
      </w:r>
      <w:bookmarkEnd w:id="37"/>
      <w:bookmarkEnd w:id="38"/>
      <w:r w:rsidRPr="00012E74">
        <w:t xml:space="preserve"> </w:t>
      </w:r>
    </w:p>
    <w:p w14:paraId="1051FA17" w14:textId="77777777" w:rsidR="00A612D4" w:rsidRDefault="00A612D4" w:rsidP="00A612D4">
      <w:pPr>
        <w:ind w:left="0"/>
        <w:rPr>
          <w:sz w:val="22"/>
          <w:szCs w:val="22"/>
        </w:rPr>
      </w:pPr>
    </w:p>
    <w:p w14:paraId="33F3FD01" w14:textId="77777777" w:rsidR="00457AB9" w:rsidRPr="00C41BFD" w:rsidRDefault="00A612D4" w:rsidP="00A612D4">
      <w:pPr>
        <w:ind w:left="0"/>
        <w:rPr>
          <w:highlight w:val="yellow"/>
        </w:rPr>
      </w:pPr>
      <w:r w:rsidRPr="0073653A">
        <w:rPr>
          <w:rFonts w:cs="Tahoma"/>
          <w:sz w:val="20"/>
        </w:rPr>
        <w:t>Al fine di descrivere al meglio il workflow di servizio vengono fornite le seguenti definizioni</w:t>
      </w:r>
      <w:r>
        <w:rPr>
          <w:rFonts w:cs="Tahoma"/>
          <w:sz w:val="20"/>
        </w:rPr>
        <w:t>, che saranno diffusamente utilizzate nel prosieguo del documento</w:t>
      </w:r>
      <w:r w:rsidRPr="0073653A">
        <w:rPr>
          <w:rFonts w:cs="Tahoma"/>
          <w:sz w:val="20"/>
        </w:rPr>
        <w:t>:</w:t>
      </w:r>
    </w:p>
    <w:p w14:paraId="323DCF21" w14:textId="77777777" w:rsidR="00C66B5D" w:rsidRPr="00C41BFD" w:rsidRDefault="00C66B5D" w:rsidP="00C66B5D">
      <w:pPr>
        <w:ind w:left="0"/>
        <w:rPr>
          <w:highlight w:val="yellow"/>
        </w:rPr>
      </w:pPr>
    </w:p>
    <w:p w14:paraId="083FEE92" w14:textId="66A0AB1F" w:rsidR="00260AAD" w:rsidRPr="00D96250" w:rsidRDefault="00260AAD" w:rsidP="00260AAD">
      <w:pPr>
        <w:pStyle w:val="AltriCover"/>
        <w:rPr>
          <w:rFonts w:ascii="Tahoma" w:hAnsi="Tahoma" w:cs="Tahoma"/>
          <w:b/>
          <w:bCs/>
          <w:i/>
          <w:iCs/>
          <w:snapToGrid w:val="0"/>
          <w:sz w:val="20"/>
        </w:rPr>
      </w:pPr>
      <w:r w:rsidRPr="00D96250">
        <w:rPr>
          <w:rFonts w:ascii="Tahoma" w:hAnsi="Tahoma" w:cs="Tahoma"/>
          <w:b/>
          <w:bCs/>
          <w:i/>
          <w:iCs/>
          <w:snapToGrid w:val="0"/>
          <w:sz w:val="20"/>
        </w:rPr>
        <w:t xml:space="preserve">Messaggio fisico di </w:t>
      </w:r>
      <w:r w:rsidR="00C32A1D" w:rsidRPr="00C32A1D">
        <w:rPr>
          <w:rFonts w:ascii="Tahoma" w:hAnsi="Tahoma" w:cs="Tahoma"/>
          <w:b/>
          <w:bCs/>
          <w:i/>
          <w:iCs/>
          <w:snapToGrid w:val="0"/>
          <w:sz w:val="20"/>
        </w:rPr>
        <w:t>Esiti ritiro effetti, bollettino bancario</w:t>
      </w:r>
      <w:del w:id="39" w:author="Silvestri Mirko" w:date="2023-02-07T14:49:00Z">
        <w:r w:rsidR="00C32A1D" w:rsidRPr="00C32A1D" w:rsidDel="0042450C">
          <w:rPr>
            <w:rFonts w:ascii="Tahoma" w:hAnsi="Tahoma" w:cs="Tahoma"/>
            <w:b/>
            <w:bCs/>
            <w:i/>
            <w:iCs/>
            <w:snapToGrid w:val="0"/>
            <w:sz w:val="20"/>
          </w:rPr>
          <w:delText>, bonifico estero</w:delText>
        </w:r>
      </w:del>
    </w:p>
    <w:p w14:paraId="17B018C1" w14:textId="277A0CEC" w:rsidR="00260AAD" w:rsidRDefault="00260AAD" w:rsidP="00260AAD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  <w:r w:rsidRPr="00D96250">
        <w:rPr>
          <w:rFonts w:ascii="Tahoma" w:hAnsi="Tahoma" w:cs="Tahoma"/>
          <w:bCs/>
          <w:iCs/>
          <w:snapToGrid w:val="0"/>
          <w:sz w:val="20"/>
        </w:rPr>
        <w:t xml:space="preserve">Richiesta di servizio (cfr. definizioni doc. </w:t>
      </w:r>
      <w:r w:rsidRPr="00D96250">
        <w:rPr>
          <w:rFonts w:ascii="Tahoma" w:hAnsi="Tahoma" w:cs="Tahoma"/>
          <w:i/>
          <w:sz w:val="20"/>
        </w:rPr>
        <w:t>STFW-MO-001 – Framework Gestione Servizi CBI</w:t>
      </w:r>
      <w:r>
        <w:rPr>
          <w:rFonts w:ascii="Tahoma" w:hAnsi="Tahoma" w:cs="Tahoma"/>
          <w:sz w:val="20"/>
        </w:rPr>
        <w:t>)</w:t>
      </w:r>
      <w:r w:rsidRPr="00D96250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bCs/>
          <w:iCs/>
          <w:snapToGrid w:val="0"/>
          <w:sz w:val="20"/>
        </w:rPr>
        <w:t>contenente</w:t>
      </w:r>
      <w:r w:rsidRPr="00D96250">
        <w:rPr>
          <w:rFonts w:ascii="Tahoma" w:hAnsi="Tahoma" w:cs="Tahoma"/>
          <w:bCs/>
          <w:iCs/>
          <w:snapToGrid w:val="0"/>
          <w:sz w:val="20"/>
        </w:rPr>
        <w:t xml:space="preserve"> uno o più </w:t>
      </w:r>
      <w:r w:rsidRPr="00E83263">
        <w:rPr>
          <w:rFonts w:ascii="Tahoma" w:hAnsi="Tahoma" w:cs="Tahoma"/>
          <w:bCs/>
          <w:i/>
          <w:iCs/>
          <w:snapToGrid w:val="0"/>
          <w:sz w:val="20"/>
        </w:rPr>
        <w:t xml:space="preserve">messaggi logici di </w:t>
      </w:r>
      <w:r w:rsidR="00C32A1D" w:rsidRPr="00C32A1D">
        <w:rPr>
          <w:rFonts w:ascii="Tahoma" w:hAnsi="Tahoma" w:cs="Tahoma"/>
          <w:bCs/>
          <w:i/>
          <w:iCs/>
          <w:snapToGrid w:val="0"/>
          <w:sz w:val="20"/>
        </w:rPr>
        <w:t>Esiti ritiro effetti, bollettino bancario</w:t>
      </w:r>
      <w:del w:id="40" w:author="Silvestri Mirko" w:date="2023-02-07T14:49:00Z">
        <w:r w:rsidR="00C32A1D" w:rsidRPr="00C32A1D" w:rsidDel="0042450C">
          <w:rPr>
            <w:rFonts w:ascii="Tahoma" w:hAnsi="Tahoma" w:cs="Tahoma"/>
            <w:bCs/>
            <w:i/>
            <w:iCs/>
            <w:snapToGrid w:val="0"/>
            <w:sz w:val="20"/>
          </w:rPr>
          <w:delText>, bonifico estero</w:delText>
        </w:r>
      </w:del>
      <w:r>
        <w:rPr>
          <w:rFonts w:ascii="Tahoma" w:hAnsi="Tahoma" w:cs="Tahoma"/>
          <w:bCs/>
          <w:iCs/>
          <w:snapToGrid w:val="0"/>
          <w:sz w:val="20"/>
        </w:rPr>
        <w:t>. Viene inviato dalla Banca Passiva alla Banca Proponente.</w:t>
      </w:r>
      <w:r w:rsidRPr="00D96250">
        <w:rPr>
          <w:rFonts w:ascii="Tahoma" w:hAnsi="Tahoma" w:cs="Tahoma"/>
          <w:bCs/>
          <w:iCs/>
          <w:snapToGrid w:val="0"/>
          <w:sz w:val="20"/>
        </w:rPr>
        <w:t xml:space="preserve"> </w:t>
      </w:r>
    </w:p>
    <w:p w14:paraId="59B2630D" w14:textId="77777777" w:rsidR="00260AAD" w:rsidRDefault="00260AAD" w:rsidP="00260AAD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</w:p>
    <w:p w14:paraId="2B8ED9BE" w14:textId="77777777" w:rsidR="00260AAD" w:rsidRPr="00A37187" w:rsidRDefault="00260AAD" w:rsidP="00260AAD">
      <w:pPr>
        <w:pStyle w:val="AltriCover"/>
        <w:rPr>
          <w:rFonts w:ascii="Tahoma" w:hAnsi="Tahoma" w:cs="Tahoma"/>
          <w:b/>
          <w:i/>
          <w:snapToGrid w:val="0"/>
          <w:sz w:val="20"/>
        </w:rPr>
      </w:pPr>
      <w:r w:rsidRPr="00A37187">
        <w:rPr>
          <w:rFonts w:ascii="Tahoma" w:hAnsi="Tahoma" w:cs="Tahoma"/>
          <w:b/>
          <w:i/>
          <w:snapToGrid w:val="0"/>
          <w:sz w:val="20"/>
        </w:rPr>
        <w:t xml:space="preserve">Messaggio </w:t>
      </w:r>
      <w:r>
        <w:rPr>
          <w:rFonts w:ascii="Tahoma" w:hAnsi="Tahoma" w:cs="Tahoma"/>
          <w:b/>
          <w:i/>
          <w:snapToGrid w:val="0"/>
          <w:sz w:val="20"/>
        </w:rPr>
        <w:t>fisico</w:t>
      </w:r>
      <w:r w:rsidRPr="00A37187">
        <w:rPr>
          <w:rFonts w:ascii="Tahoma" w:hAnsi="Tahoma" w:cs="Tahoma"/>
          <w:b/>
          <w:i/>
          <w:snapToGrid w:val="0"/>
          <w:sz w:val="20"/>
        </w:rPr>
        <w:t xml:space="preserve"> di </w:t>
      </w:r>
      <w:r>
        <w:rPr>
          <w:rFonts w:ascii="Tahoma" w:hAnsi="Tahoma" w:cs="Tahoma"/>
          <w:b/>
          <w:i/>
          <w:snapToGrid w:val="0"/>
          <w:sz w:val="20"/>
        </w:rPr>
        <w:t xml:space="preserve">stato della </w:t>
      </w:r>
      <w:r w:rsidRPr="00A37187">
        <w:rPr>
          <w:rFonts w:ascii="Tahoma" w:hAnsi="Tahoma" w:cs="Tahoma"/>
          <w:b/>
          <w:i/>
          <w:snapToGrid w:val="0"/>
          <w:sz w:val="20"/>
        </w:rPr>
        <w:t>validazione tecnica</w:t>
      </w:r>
    </w:p>
    <w:p w14:paraId="224416B5" w14:textId="2BCC83E1" w:rsidR="00260AAD" w:rsidRDefault="00260AAD" w:rsidP="00260AAD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  <w:r>
        <w:rPr>
          <w:rFonts w:ascii="Tahoma" w:hAnsi="Tahoma" w:cs="Tahoma"/>
          <w:bCs/>
          <w:iCs/>
          <w:snapToGrid w:val="0"/>
          <w:sz w:val="20"/>
        </w:rPr>
        <w:t xml:space="preserve">Risposta applicativa contenente uno o più messaggi logici di stato della validazione tecnica. Viene generato dalla Banca Proponente in risposta ad un </w:t>
      </w:r>
      <w:r w:rsidRPr="00F46F0D">
        <w:rPr>
          <w:rFonts w:ascii="Tahoma" w:hAnsi="Tahoma" w:cs="Tahoma"/>
          <w:bCs/>
          <w:i/>
          <w:iCs/>
          <w:snapToGrid w:val="0"/>
          <w:sz w:val="20"/>
        </w:rPr>
        <w:t xml:space="preserve">messaggio fisico di </w:t>
      </w:r>
      <w:r w:rsidR="00C32A1D" w:rsidRPr="00C32A1D">
        <w:rPr>
          <w:rFonts w:ascii="Tahoma" w:hAnsi="Tahoma" w:cs="Tahoma"/>
          <w:bCs/>
          <w:i/>
          <w:iCs/>
          <w:snapToGrid w:val="0"/>
          <w:sz w:val="20"/>
        </w:rPr>
        <w:t>Esiti ritiro effetti, bollettino bancario</w:t>
      </w:r>
      <w:del w:id="41" w:author="Silvestri Mirko" w:date="2023-02-07T14:49:00Z">
        <w:r w:rsidR="00C32A1D" w:rsidRPr="00C32A1D" w:rsidDel="0042450C">
          <w:rPr>
            <w:rFonts w:ascii="Tahoma" w:hAnsi="Tahoma" w:cs="Tahoma"/>
            <w:bCs/>
            <w:i/>
            <w:iCs/>
            <w:snapToGrid w:val="0"/>
            <w:sz w:val="20"/>
          </w:rPr>
          <w:delText>, bonifico estero</w:delText>
        </w:r>
      </w:del>
      <w:r w:rsidR="00C32A1D" w:rsidRPr="00C32A1D">
        <w:rPr>
          <w:rFonts w:ascii="Tahoma" w:hAnsi="Tahoma" w:cs="Tahoma"/>
          <w:bCs/>
          <w:i/>
          <w:iCs/>
          <w:snapToGrid w:val="0"/>
          <w:sz w:val="20"/>
        </w:rPr>
        <w:t xml:space="preserve"> </w:t>
      </w:r>
      <w:r>
        <w:rPr>
          <w:rFonts w:ascii="Tahoma" w:hAnsi="Tahoma" w:cs="Tahoma"/>
          <w:bCs/>
          <w:iCs/>
          <w:snapToGrid w:val="0"/>
          <w:sz w:val="20"/>
        </w:rPr>
        <w:t>precedentemente ricevuto.</w:t>
      </w:r>
    </w:p>
    <w:p w14:paraId="2927D893" w14:textId="77777777" w:rsidR="00260AAD" w:rsidRDefault="00260AAD" w:rsidP="00260AAD">
      <w:pPr>
        <w:pStyle w:val="AltriCover"/>
        <w:rPr>
          <w:rFonts w:ascii="Tahoma" w:hAnsi="Tahoma" w:cs="Tahoma"/>
          <w:snapToGrid w:val="0"/>
          <w:sz w:val="20"/>
        </w:rPr>
      </w:pPr>
    </w:p>
    <w:p w14:paraId="78AC496E" w14:textId="6FEB6709" w:rsidR="00260AAD" w:rsidRPr="00D96250" w:rsidRDefault="00260AAD" w:rsidP="00260AAD">
      <w:pPr>
        <w:pStyle w:val="AltriCover"/>
        <w:rPr>
          <w:rFonts w:ascii="Tahoma" w:hAnsi="Tahoma" w:cs="Tahoma"/>
          <w:b/>
          <w:bCs/>
          <w:i/>
          <w:iCs/>
          <w:snapToGrid w:val="0"/>
          <w:sz w:val="20"/>
        </w:rPr>
      </w:pPr>
      <w:r w:rsidRPr="00D96250">
        <w:rPr>
          <w:rFonts w:ascii="Tahoma" w:hAnsi="Tahoma" w:cs="Tahoma"/>
          <w:b/>
          <w:bCs/>
          <w:i/>
          <w:iCs/>
          <w:snapToGrid w:val="0"/>
          <w:sz w:val="20"/>
        </w:rPr>
        <w:t xml:space="preserve">Messaggio </w:t>
      </w:r>
      <w:r>
        <w:rPr>
          <w:rFonts w:ascii="Tahoma" w:hAnsi="Tahoma" w:cs="Tahoma"/>
          <w:b/>
          <w:bCs/>
          <w:i/>
          <w:iCs/>
          <w:snapToGrid w:val="0"/>
          <w:sz w:val="20"/>
        </w:rPr>
        <w:t>logico</w:t>
      </w:r>
      <w:r w:rsidRPr="00D96250">
        <w:rPr>
          <w:rFonts w:ascii="Tahoma" w:hAnsi="Tahoma" w:cs="Tahoma"/>
          <w:b/>
          <w:bCs/>
          <w:i/>
          <w:iCs/>
          <w:snapToGrid w:val="0"/>
          <w:sz w:val="20"/>
        </w:rPr>
        <w:t xml:space="preserve"> di </w:t>
      </w:r>
      <w:r w:rsidR="00C32A1D" w:rsidRPr="00C32A1D">
        <w:rPr>
          <w:rFonts w:ascii="Tahoma" w:hAnsi="Tahoma" w:cs="Tahoma"/>
          <w:b/>
          <w:bCs/>
          <w:i/>
          <w:iCs/>
          <w:snapToGrid w:val="0"/>
          <w:sz w:val="20"/>
        </w:rPr>
        <w:t>Esiti ritiro effetti, bollettino bancario</w:t>
      </w:r>
      <w:del w:id="42" w:author="Silvestri Mirko" w:date="2023-02-07T14:49:00Z">
        <w:r w:rsidR="00C32A1D" w:rsidRPr="00C32A1D" w:rsidDel="0042450C">
          <w:rPr>
            <w:rFonts w:ascii="Tahoma" w:hAnsi="Tahoma" w:cs="Tahoma"/>
            <w:b/>
            <w:bCs/>
            <w:i/>
            <w:iCs/>
            <w:snapToGrid w:val="0"/>
            <w:sz w:val="20"/>
          </w:rPr>
          <w:delText>, bonifico estero</w:delText>
        </w:r>
      </w:del>
    </w:p>
    <w:p w14:paraId="0489EC7D" w14:textId="1D083B6E" w:rsidR="00260AAD" w:rsidRDefault="00260AAD" w:rsidP="00260AAD">
      <w:pPr>
        <w:pStyle w:val="AltriCover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lastRenderedPageBreak/>
        <w:t xml:space="preserve">Insieme di informazioni con cui la Banca Passiva </w:t>
      </w:r>
      <w:r w:rsidR="00C32A1D">
        <w:rPr>
          <w:rFonts w:ascii="Tahoma" w:hAnsi="Tahoma" w:cs="Tahoma"/>
          <w:snapToGrid w:val="0"/>
          <w:sz w:val="20"/>
        </w:rPr>
        <w:t>invia</w:t>
      </w:r>
      <w:r>
        <w:rPr>
          <w:rFonts w:ascii="Tahoma" w:hAnsi="Tahoma" w:cs="Tahoma"/>
          <w:snapToGrid w:val="0"/>
          <w:sz w:val="20"/>
        </w:rPr>
        <w:t xml:space="preserve"> ad una azienda </w:t>
      </w:r>
      <w:r w:rsidR="00C32A1D">
        <w:rPr>
          <w:rFonts w:ascii="Tahoma" w:hAnsi="Tahoma" w:cs="Tahoma"/>
          <w:snapToGrid w:val="0"/>
          <w:sz w:val="20"/>
        </w:rPr>
        <w:t>gli e</w:t>
      </w:r>
      <w:r w:rsidR="00C32A1D" w:rsidRPr="00C32A1D">
        <w:rPr>
          <w:rFonts w:ascii="Tahoma" w:hAnsi="Tahoma" w:cs="Tahoma"/>
          <w:bCs/>
          <w:iCs/>
          <w:snapToGrid w:val="0"/>
          <w:sz w:val="20"/>
        </w:rPr>
        <w:t xml:space="preserve">siti </w:t>
      </w:r>
      <w:r w:rsidR="00C32A1D">
        <w:rPr>
          <w:rFonts w:ascii="Tahoma" w:hAnsi="Tahoma" w:cs="Tahoma"/>
          <w:bCs/>
          <w:iCs/>
          <w:snapToGrid w:val="0"/>
          <w:sz w:val="20"/>
        </w:rPr>
        <w:t xml:space="preserve">relativi ad un’operazione quale un </w:t>
      </w:r>
      <w:r w:rsidR="00C32A1D" w:rsidRPr="00C32A1D">
        <w:rPr>
          <w:rFonts w:ascii="Tahoma" w:hAnsi="Tahoma" w:cs="Tahoma"/>
          <w:bCs/>
          <w:iCs/>
          <w:snapToGrid w:val="0"/>
          <w:sz w:val="20"/>
        </w:rPr>
        <w:t>ritiro effetti</w:t>
      </w:r>
      <w:del w:id="43" w:author="Silvestri Mirko" w:date="2023-02-07T14:49:00Z">
        <w:r w:rsidR="00C32A1D" w:rsidRPr="00C32A1D" w:rsidDel="0042450C">
          <w:rPr>
            <w:rFonts w:ascii="Tahoma" w:hAnsi="Tahoma" w:cs="Tahoma"/>
            <w:bCs/>
            <w:iCs/>
            <w:snapToGrid w:val="0"/>
            <w:sz w:val="20"/>
          </w:rPr>
          <w:delText xml:space="preserve">, </w:delText>
        </w:r>
      </w:del>
      <w:ins w:id="44" w:author="Silvestri Mirko" w:date="2023-02-07T14:49:00Z">
        <w:r w:rsidR="0042450C">
          <w:rPr>
            <w:rFonts w:ascii="Tahoma" w:hAnsi="Tahoma" w:cs="Tahoma"/>
            <w:bCs/>
            <w:iCs/>
            <w:snapToGrid w:val="0"/>
            <w:sz w:val="20"/>
          </w:rPr>
          <w:t xml:space="preserve"> o </w:t>
        </w:r>
      </w:ins>
      <w:r w:rsidR="00C32A1D">
        <w:rPr>
          <w:rFonts w:ascii="Tahoma" w:hAnsi="Tahoma" w:cs="Tahoma"/>
          <w:bCs/>
          <w:iCs/>
          <w:snapToGrid w:val="0"/>
          <w:sz w:val="20"/>
        </w:rPr>
        <w:t>un bollettino bancario</w:t>
      </w:r>
      <w:del w:id="45" w:author="Silvestri Mirko" w:date="2023-02-07T14:49:00Z">
        <w:r w:rsidR="00C32A1D" w:rsidDel="0042450C">
          <w:rPr>
            <w:rFonts w:ascii="Tahoma" w:hAnsi="Tahoma" w:cs="Tahoma"/>
            <w:bCs/>
            <w:iCs/>
            <w:snapToGrid w:val="0"/>
            <w:sz w:val="20"/>
          </w:rPr>
          <w:delText xml:space="preserve"> o un</w:delText>
        </w:r>
        <w:r w:rsidR="00C32A1D" w:rsidRPr="00C32A1D" w:rsidDel="0042450C">
          <w:rPr>
            <w:rFonts w:ascii="Tahoma" w:hAnsi="Tahoma" w:cs="Tahoma"/>
            <w:bCs/>
            <w:iCs/>
            <w:snapToGrid w:val="0"/>
            <w:sz w:val="20"/>
          </w:rPr>
          <w:delText xml:space="preserve"> bonifico estero</w:delText>
        </w:r>
      </w:del>
      <w:r>
        <w:rPr>
          <w:rFonts w:ascii="Tahoma" w:hAnsi="Tahoma" w:cs="Tahoma"/>
          <w:snapToGrid w:val="0"/>
          <w:sz w:val="20"/>
        </w:rPr>
        <w:t xml:space="preserve">. È veicolato all’interno di un </w:t>
      </w:r>
      <w:r w:rsidR="00C32A1D" w:rsidRPr="00F46F0D">
        <w:rPr>
          <w:rFonts w:ascii="Tahoma" w:hAnsi="Tahoma" w:cs="Tahoma"/>
          <w:bCs/>
          <w:i/>
          <w:iCs/>
          <w:snapToGrid w:val="0"/>
          <w:sz w:val="20"/>
        </w:rPr>
        <w:t xml:space="preserve">messaggio fisico di </w:t>
      </w:r>
      <w:r w:rsidR="00C32A1D" w:rsidRPr="00C32A1D">
        <w:rPr>
          <w:rFonts w:ascii="Tahoma" w:hAnsi="Tahoma" w:cs="Tahoma"/>
          <w:bCs/>
          <w:i/>
          <w:iCs/>
          <w:snapToGrid w:val="0"/>
          <w:sz w:val="20"/>
        </w:rPr>
        <w:t>Esiti ritiro effetti, bollettino bancario</w:t>
      </w:r>
      <w:del w:id="46" w:author="Silvestri Mirko" w:date="2023-02-07T14:49:00Z">
        <w:r w:rsidR="00C32A1D" w:rsidRPr="00C32A1D" w:rsidDel="0042450C">
          <w:rPr>
            <w:rFonts w:ascii="Tahoma" w:hAnsi="Tahoma" w:cs="Tahoma"/>
            <w:bCs/>
            <w:i/>
            <w:iCs/>
            <w:snapToGrid w:val="0"/>
            <w:sz w:val="20"/>
          </w:rPr>
          <w:delText>, bonifico estero</w:delText>
        </w:r>
      </w:del>
      <w:ins w:id="47" w:author="Silvestri Mirko" w:date="2023-02-07T14:49:00Z">
        <w:r w:rsidR="0042450C">
          <w:rPr>
            <w:rFonts w:ascii="Tahoma" w:hAnsi="Tahoma" w:cs="Tahoma"/>
            <w:bCs/>
            <w:i/>
            <w:iCs/>
            <w:snapToGrid w:val="0"/>
            <w:sz w:val="20"/>
          </w:rPr>
          <w:t>.</w:t>
        </w:r>
      </w:ins>
      <w:r>
        <w:rPr>
          <w:rFonts w:ascii="Tahoma" w:hAnsi="Tahoma" w:cs="Tahoma"/>
          <w:snapToGrid w:val="0"/>
          <w:sz w:val="20"/>
        </w:rPr>
        <w:t xml:space="preserve"> </w:t>
      </w:r>
    </w:p>
    <w:p w14:paraId="3A421DB3" w14:textId="77777777" w:rsidR="00260AAD" w:rsidRDefault="00260AAD" w:rsidP="00260AAD">
      <w:pPr>
        <w:pStyle w:val="AltriCover"/>
        <w:rPr>
          <w:rFonts w:ascii="Tahoma" w:hAnsi="Tahoma" w:cs="Tahoma"/>
          <w:snapToGrid w:val="0"/>
          <w:sz w:val="20"/>
        </w:rPr>
      </w:pPr>
    </w:p>
    <w:p w14:paraId="157A2EE7" w14:textId="77777777" w:rsidR="00260AAD" w:rsidRPr="00A37187" w:rsidRDefault="00260AAD" w:rsidP="00260AAD">
      <w:pPr>
        <w:pStyle w:val="AltriCover"/>
        <w:rPr>
          <w:rFonts w:ascii="Tahoma" w:hAnsi="Tahoma" w:cs="Tahoma"/>
          <w:b/>
          <w:i/>
          <w:snapToGrid w:val="0"/>
          <w:sz w:val="20"/>
        </w:rPr>
      </w:pPr>
      <w:r w:rsidRPr="00A37187">
        <w:rPr>
          <w:rFonts w:ascii="Tahoma" w:hAnsi="Tahoma" w:cs="Tahoma"/>
          <w:b/>
          <w:i/>
          <w:snapToGrid w:val="0"/>
          <w:sz w:val="20"/>
        </w:rPr>
        <w:t xml:space="preserve">Messaggio logico di </w:t>
      </w:r>
      <w:r>
        <w:rPr>
          <w:rFonts w:ascii="Tahoma" w:hAnsi="Tahoma" w:cs="Tahoma"/>
          <w:b/>
          <w:i/>
          <w:snapToGrid w:val="0"/>
          <w:sz w:val="20"/>
        </w:rPr>
        <w:t xml:space="preserve">stato della </w:t>
      </w:r>
      <w:r w:rsidRPr="00A37187">
        <w:rPr>
          <w:rFonts w:ascii="Tahoma" w:hAnsi="Tahoma" w:cs="Tahoma"/>
          <w:b/>
          <w:i/>
          <w:snapToGrid w:val="0"/>
          <w:sz w:val="20"/>
        </w:rPr>
        <w:t>validazione tecnica</w:t>
      </w:r>
    </w:p>
    <w:p w14:paraId="0B66035A" w14:textId="77777777" w:rsidR="00260AAD" w:rsidRPr="00A37187" w:rsidRDefault="00260AAD" w:rsidP="00260AAD">
      <w:pPr>
        <w:pStyle w:val="AltriCover"/>
        <w:rPr>
          <w:rFonts w:ascii="Tahoma" w:hAnsi="Tahoma" w:cs="Tahoma"/>
          <w:snapToGrid w:val="0"/>
          <w:sz w:val="20"/>
        </w:rPr>
      </w:pPr>
      <w:r w:rsidRPr="00A37187">
        <w:rPr>
          <w:rFonts w:ascii="Tahoma" w:hAnsi="Tahoma" w:cs="Tahoma"/>
          <w:snapToGrid w:val="0"/>
          <w:sz w:val="20"/>
        </w:rPr>
        <w:t xml:space="preserve">Rappresenta lo stato del processamento </w:t>
      </w:r>
      <w:r>
        <w:rPr>
          <w:rFonts w:ascii="Tahoma" w:hAnsi="Tahoma" w:cs="Tahoma"/>
          <w:snapToGrid w:val="0"/>
          <w:sz w:val="20"/>
        </w:rPr>
        <w:t xml:space="preserve">tecnico </w:t>
      </w:r>
      <w:r w:rsidRPr="00A37187">
        <w:rPr>
          <w:rFonts w:ascii="Tahoma" w:hAnsi="Tahoma" w:cs="Tahoma"/>
          <w:snapToGrid w:val="0"/>
          <w:sz w:val="20"/>
        </w:rPr>
        <w:t xml:space="preserve">di </w:t>
      </w:r>
      <w:r>
        <w:rPr>
          <w:rFonts w:ascii="Tahoma" w:hAnsi="Tahoma" w:cs="Tahoma"/>
          <w:snapToGrid w:val="0"/>
          <w:sz w:val="20"/>
        </w:rPr>
        <w:t xml:space="preserve">un </w:t>
      </w:r>
      <w:r w:rsidRPr="00C32A1D">
        <w:rPr>
          <w:rFonts w:ascii="Tahoma" w:hAnsi="Tahoma" w:cs="Tahoma"/>
          <w:i/>
          <w:snapToGrid w:val="0"/>
          <w:sz w:val="20"/>
        </w:rPr>
        <w:t>messaggio logico di</w:t>
      </w:r>
      <w:r>
        <w:rPr>
          <w:rFonts w:ascii="Tahoma" w:hAnsi="Tahoma" w:cs="Tahoma"/>
          <w:snapToGrid w:val="0"/>
          <w:sz w:val="20"/>
        </w:rPr>
        <w:t xml:space="preserve"> </w:t>
      </w:r>
      <w:r w:rsidR="00C32A1D" w:rsidRPr="00C32A1D">
        <w:rPr>
          <w:rFonts w:ascii="Tahoma" w:hAnsi="Tahoma" w:cs="Tahoma"/>
          <w:bCs/>
          <w:i/>
          <w:iCs/>
          <w:snapToGrid w:val="0"/>
          <w:sz w:val="20"/>
        </w:rPr>
        <w:t xml:space="preserve">Esiti ritiro effetti, bollettino bancario, </w:t>
      </w:r>
      <w:del w:id="48" w:author="Silvestri Mirko" w:date="2023-02-07T14:50:00Z">
        <w:r w:rsidR="00C32A1D" w:rsidRPr="00C32A1D" w:rsidDel="0042450C">
          <w:rPr>
            <w:rFonts w:ascii="Tahoma" w:hAnsi="Tahoma" w:cs="Tahoma"/>
            <w:bCs/>
            <w:i/>
            <w:iCs/>
            <w:snapToGrid w:val="0"/>
            <w:sz w:val="20"/>
          </w:rPr>
          <w:delText>bonifico estero</w:delText>
        </w:r>
      </w:del>
      <w:r w:rsidRPr="00A37187">
        <w:rPr>
          <w:rFonts w:ascii="Tahoma" w:hAnsi="Tahoma" w:cs="Tahoma"/>
          <w:snapToGrid w:val="0"/>
          <w:sz w:val="20"/>
        </w:rPr>
        <w:t>.</w:t>
      </w:r>
      <w:r>
        <w:rPr>
          <w:rFonts w:ascii="Tahoma" w:hAnsi="Tahoma" w:cs="Tahoma"/>
          <w:snapToGrid w:val="0"/>
          <w:sz w:val="20"/>
        </w:rPr>
        <w:t xml:space="preserve"> </w:t>
      </w:r>
    </w:p>
    <w:p w14:paraId="639B4658" w14:textId="77777777" w:rsidR="00260AAD" w:rsidRPr="00A37187" w:rsidRDefault="00260AAD" w:rsidP="00260AAD">
      <w:pPr>
        <w:pStyle w:val="AltriCover"/>
        <w:rPr>
          <w:rFonts w:ascii="Tahoma" w:hAnsi="Tahoma" w:cs="Tahoma"/>
          <w:snapToGrid w:val="0"/>
          <w:sz w:val="20"/>
        </w:rPr>
      </w:pPr>
      <w:r w:rsidRPr="00A37187">
        <w:rPr>
          <w:rFonts w:ascii="Tahoma" w:hAnsi="Tahoma" w:cs="Tahoma"/>
          <w:snapToGrid w:val="0"/>
          <w:sz w:val="20"/>
        </w:rPr>
        <w:t>Lo stato viene generato sulla base dell’esito dei controlli formali e applicativi effettuati dalla Banca P</w:t>
      </w:r>
      <w:r>
        <w:rPr>
          <w:rFonts w:ascii="Tahoma" w:hAnsi="Tahoma" w:cs="Tahoma"/>
          <w:snapToGrid w:val="0"/>
          <w:sz w:val="20"/>
        </w:rPr>
        <w:t xml:space="preserve">roponente </w:t>
      </w:r>
      <w:r w:rsidRPr="00A37187">
        <w:rPr>
          <w:rFonts w:ascii="Tahoma" w:hAnsi="Tahoma" w:cs="Tahoma"/>
          <w:snapToGrid w:val="0"/>
          <w:sz w:val="20"/>
        </w:rPr>
        <w:t xml:space="preserve"> </w:t>
      </w:r>
      <w:r>
        <w:rPr>
          <w:rFonts w:ascii="Tahoma" w:hAnsi="Tahoma" w:cs="Tahoma"/>
          <w:snapToGrid w:val="0"/>
          <w:sz w:val="20"/>
        </w:rPr>
        <w:t>sul messaggio logico</w:t>
      </w:r>
      <w:r w:rsidRPr="00A37187">
        <w:rPr>
          <w:rFonts w:ascii="Tahoma" w:hAnsi="Tahoma" w:cs="Tahoma"/>
          <w:snapToGrid w:val="0"/>
          <w:sz w:val="20"/>
        </w:rPr>
        <w:t xml:space="preserve">. </w:t>
      </w:r>
    </w:p>
    <w:p w14:paraId="56E69614" w14:textId="77777777" w:rsidR="00260AAD" w:rsidRDefault="00260AAD" w:rsidP="00260AAD">
      <w:pPr>
        <w:pStyle w:val="AltriCover"/>
        <w:rPr>
          <w:rFonts w:ascii="Tahoma" w:hAnsi="Tahoma" w:cs="Tahoma"/>
          <w:snapToGrid w:val="0"/>
          <w:sz w:val="20"/>
        </w:rPr>
      </w:pPr>
      <w:r w:rsidRPr="00A37187">
        <w:rPr>
          <w:rFonts w:ascii="Tahoma" w:hAnsi="Tahoma" w:cs="Tahoma"/>
          <w:snapToGrid w:val="0"/>
          <w:sz w:val="20"/>
        </w:rPr>
        <w:t>Viene inviato dalla Banca P</w:t>
      </w:r>
      <w:r>
        <w:rPr>
          <w:rFonts w:ascii="Tahoma" w:hAnsi="Tahoma" w:cs="Tahoma"/>
          <w:snapToGrid w:val="0"/>
          <w:sz w:val="20"/>
        </w:rPr>
        <w:t xml:space="preserve">roponente </w:t>
      </w:r>
      <w:r w:rsidRPr="00A37187">
        <w:rPr>
          <w:rFonts w:ascii="Tahoma" w:hAnsi="Tahoma" w:cs="Tahoma"/>
          <w:snapToGrid w:val="0"/>
          <w:sz w:val="20"/>
        </w:rPr>
        <w:t xml:space="preserve"> per mezzo di un </w:t>
      </w:r>
      <w:r w:rsidRPr="00A37187">
        <w:rPr>
          <w:rFonts w:ascii="Tahoma" w:hAnsi="Tahoma" w:cs="Tahoma"/>
          <w:i/>
          <w:iCs/>
          <w:snapToGrid w:val="0"/>
          <w:sz w:val="20"/>
        </w:rPr>
        <w:t>messaggio fisico di stato di validazione tecnica</w:t>
      </w:r>
      <w:r w:rsidRPr="00A37187">
        <w:rPr>
          <w:rFonts w:ascii="Tahoma" w:hAnsi="Tahoma" w:cs="Tahoma"/>
          <w:snapToGrid w:val="0"/>
          <w:sz w:val="20"/>
        </w:rPr>
        <w:t>.</w:t>
      </w:r>
    </w:p>
    <w:p w14:paraId="67185D9F" w14:textId="77777777" w:rsidR="00C66B5D" w:rsidRPr="00C41BFD" w:rsidRDefault="00C66B5D" w:rsidP="00C66B5D">
      <w:pPr>
        <w:ind w:left="0"/>
        <w:rPr>
          <w:sz w:val="20"/>
          <w:highlight w:val="yellow"/>
        </w:rPr>
      </w:pPr>
    </w:p>
    <w:p w14:paraId="2CCC8D3B" w14:textId="77777777" w:rsidR="00C66B5D" w:rsidRPr="00C41BFD" w:rsidRDefault="00C66B5D" w:rsidP="00C66B5D">
      <w:pPr>
        <w:ind w:left="0"/>
        <w:rPr>
          <w:rFonts w:cs="Tahoma"/>
          <w:sz w:val="20"/>
          <w:highlight w:val="yellow"/>
        </w:rPr>
      </w:pPr>
      <w:r w:rsidRPr="00C41BFD">
        <w:rPr>
          <w:rFonts w:cs="Tahoma"/>
          <w:sz w:val="20"/>
          <w:highlight w:val="yellow"/>
        </w:rPr>
        <w:t xml:space="preserve">  </w:t>
      </w:r>
    </w:p>
    <w:p w14:paraId="3E52DC90" w14:textId="77777777" w:rsidR="00C66B5D" w:rsidRPr="00C41BFD" w:rsidRDefault="00C66B5D" w:rsidP="00C66B5D">
      <w:pPr>
        <w:ind w:left="0"/>
        <w:rPr>
          <w:rFonts w:cs="Tahoma"/>
          <w:sz w:val="20"/>
          <w:highlight w:val="yellow"/>
        </w:rPr>
      </w:pPr>
    </w:p>
    <w:p w14:paraId="0BE448C6" w14:textId="77777777" w:rsidR="00C77A6D" w:rsidRPr="000F472E" w:rsidRDefault="00C77A6D" w:rsidP="00C77A6D">
      <w:pPr>
        <w:pStyle w:val="Titolo3"/>
        <w:tabs>
          <w:tab w:val="clear" w:pos="720"/>
          <w:tab w:val="clear" w:pos="1151"/>
          <w:tab w:val="clear" w:pos="1644"/>
        </w:tabs>
        <w:ind w:left="426" w:hanging="437"/>
      </w:pPr>
      <w:bookmarkStart w:id="49" w:name="_Toc254770795"/>
      <w:bookmarkStart w:id="50" w:name="_Toc128491304"/>
      <w:r w:rsidRPr="000F472E">
        <w:t>Workflow di veicolazione</w:t>
      </w:r>
      <w:bookmarkEnd w:id="49"/>
      <w:bookmarkEnd w:id="50"/>
      <w:r w:rsidRPr="000F472E">
        <w:t xml:space="preserve"> </w:t>
      </w:r>
    </w:p>
    <w:p w14:paraId="4FC879D8" w14:textId="77777777" w:rsidR="00C77A6D" w:rsidRDefault="00C77A6D" w:rsidP="00C77A6D">
      <w:pPr>
        <w:pStyle w:val="AltriCover"/>
        <w:rPr>
          <w:rFonts w:ascii="Tahoma" w:hAnsi="Tahoma" w:cs="Tahoma"/>
          <w:snapToGrid w:val="0"/>
          <w:sz w:val="22"/>
          <w:szCs w:val="22"/>
        </w:rPr>
      </w:pPr>
    </w:p>
    <w:p w14:paraId="58F729DC" w14:textId="72AC0CC6" w:rsidR="00C77A6D" w:rsidRPr="000F472E" w:rsidRDefault="00C77A6D" w:rsidP="00C77A6D">
      <w:pPr>
        <w:pStyle w:val="AltriCover"/>
        <w:rPr>
          <w:rFonts w:ascii="Tahoma" w:hAnsi="Tahoma" w:cs="Tahoma"/>
          <w:snapToGrid w:val="0"/>
          <w:sz w:val="20"/>
        </w:rPr>
      </w:pPr>
      <w:r w:rsidRPr="00D51AAA">
        <w:rPr>
          <w:rFonts w:ascii="Tahoma" w:hAnsi="Tahoma" w:cs="Tahoma"/>
          <w:snapToGrid w:val="0"/>
          <w:sz w:val="20"/>
        </w:rPr>
        <w:t xml:space="preserve">Il workflow di veicolazione relativo al servizio </w:t>
      </w:r>
      <w:bookmarkStart w:id="51" w:name="OLE_LINK3"/>
      <w:bookmarkStart w:id="52" w:name="OLE_LINK4"/>
      <w:r w:rsidRPr="00D51AAA">
        <w:rPr>
          <w:rFonts w:ascii="Tahoma" w:hAnsi="Tahoma" w:cs="Tahoma"/>
          <w:snapToGrid w:val="0"/>
          <w:sz w:val="20"/>
        </w:rPr>
        <w:t xml:space="preserve">di </w:t>
      </w:r>
      <w:r w:rsidRPr="00C77A6D">
        <w:rPr>
          <w:rFonts w:ascii="Tahoma" w:hAnsi="Tahoma" w:cs="Tahoma"/>
          <w:snapToGrid w:val="0"/>
          <w:sz w:val="20"/>
        </w:rPr>
        <w:t>“Esiti ritiro effetti, bollettino bancario</w:t>
      </w:r>
      <w:del w:id="53" w:author="Silvestri Mirko" w:date="2023-02-07T14:50:00Z">
        <w:r w:rsidRPr="00C77A6D" w:rsidDel="0042450C">
          <w:rPr>
            <w:rFonts w:ascii="Tahoma" w:hAnsi="Tahoma" w:cs="Tahoma"/>
            <w:snapToGrid w:val="0"/>
            <w:sz w:val="20"/>
          </w:rPr>
          <w:delText>, bonifico estero</w:delText>
        </w:r>
      </w:del>
      <w:r w:rsidRPr="00C77A6D">
        <w:rPr>
          <w:rFonts w:ascii="Tahoma" w:hAnsi="Tahoma" w:cs="Tahoma"/>
          <w:snapToGrid w:val="0"/>
          <w:sz w:val="20"/>
        </w:rPr>
        <w:t xml:space="preserve">” </w:t>
      </w:r>
      <w:r w:rsidRPr="00D51AAA">
        <w:rPr>
          <w:rFonts w:ascii="Tahoma" w:hAnsi="Tahoma" w:cs="Tahoma"/>
          <w:snapToGrid w:val="0"/>
          <w:sz w:val="20"/>
        </w:rPr>
        <w:t xml:space="preserve"> </w:t>
      </w:r>
      <w:bookmarkEnd w:id="51"/>
      <w:bookmarkEnd w:id="52"/>
      <w:r w:rsidRPr="00D51AAA">
        <w:rPr>
          <w:rFonts w:ascii="Tahoma" w:hAnsi="Tahoma" w:cs="Tahoma"/>
          <w:snapToGrid w:val="0"/>
          <w:sz w:val="20"/>
        </w:rPr>
        <w:t>coincide con il workflow di servizio.</w:t>
      </w:r>
      <w:r w:rsidRPr="000F472E">
        <w:rPr>
          <w:rFonts w:ascii="Tahoma" w:hAnsi="Tahoma" w:cs="Tahoma"/>
          <w:snapToGrid w:val="0"/>
          <w:sz w:val="20"/>
        </w:rPr>
        <w:t xml:space="preserve">  </w:t>
      </w:r>
    </w:p>
    <w:p w14:paraId="1D0DC753" w14:textId="77777777" w:rsidR="00C66B5D" w:rsidRPr="00C41BFD" w:rsidRDefault="00C66B5D" w:rsidP="00C66B5D">
      <w:pPr>
        <w:ind w:left="0"/>
        <w:rPr>
          <w:rFonts w:cs="Tahoma"/>
          <w:sz w:val="20"/>
          <w:highlight w:val="yellow"/>
        </w:rPr>
      </w:pPr>
    </w:p>
    <w:p w14:paraId="34A46BEF" w14:textId="77777777" w:rsidR="00C66B5D" w:rsidRPr="00835D31" w:rsidRDefault="00C66B5D" w:rsidP="00C66B5D">
      <w:pPr>
        <w:ind w:left="0"/>
        <w:rPr>
          <w:rFonts w:cs="Tahoma"/>
          <w:sz w:val="20"/>
        </w:rPr>
      </w:pPr>
    </w:p>
    <w:p w14:paraId="22CD6CD1" w14:textId="77777777" w:rsidR="00CE7C51" w:rsidRDefault="00CE7C51" w:rsidP="00CE7C51">
      <w:pPr>
        <w:pStyle w:val="Titolo3"/>
        <w:tabs>
          <w:tab w:val="clear" w:pos="720"/>
          <w:tab w:val="clear" w:pos="1151"/>
          <w:tab w:val="clear" w:pos="1644"/>
        </w:tabs>
        <w:ind w:left="426" w:hanging="437"/>
      </w:pPr>
      <w:bookmarkStart w:id="54" w:name="_Toc170539364"/>
      <w:bookmarkStart w:id="55" w:name="_Toc254770796"/>
      <w:bookmarkStart w:id="56" w:name="_Toc128491305"/>
      <w:r>
        <w:t>Processo di veicolazione e messaggi scambiati</w:t>
      </w:r>
      <w:bookmarkEnd w:id="54"/>
      <w:bookmarkEnd w:id="55"/>
      <w:bookmarkEnd w:id="56"/>
    </w:p>
    <w:p w14:paraId="3DD46238" w14:textId="77777777" w:rsidR="00CE7C51" w:rsidRDefault="00CE7C51" w:rsidP="00CE7C51">
      <w:pPr>
        <w:pStyle w:val="AltriCover"/>
        <w:rPr>
          <w:rFonts w:ascii="Tahoma" w:hAnsi="Tahoma" w:cs="Tahoma"/>
          <w:snapToGrid w:val="0"/>
          <w:sz w:val="22"/>
          <w:szCs w:val="22"/>
        </w:rPr>
      </w:pPr>
    </w:p>
    <w:p w14:paraId="17C8E573" w14:textId="77777777" w:rsidR="00CE7C51" w:rsidRPr="0042450C" w:rsidRDefault="00CE7C51" w:rsidP="00CE7C51">
      <w:pPr>
        <w:pStyle w:val="Corpotesto"/>
        <w:jc w:val="both"/>
        <w:rPr>
          <w:rFonts w:ascii="Tahoma" w:hAnsi="Tahoma" w:cs="Tahoma"/>
          <w:sz w:val="20"/>
        </w:rPr>
      </w:pPr>
      <w:r w:rsidRPr="0042450C">
        <w:rPr>
          <w:rFonts w:ascii="Tahoma" w:hAnsi="Tahoma" w:cs="Tahoma"/>
          <w:sz w:val="20"/>
        </w:rPr>
        <w:t xml:space="preserve">Ai fini della veicolazione dei messaggi logici informativi, </w:t>
      </w:r>
      <w:smartTag w:uri="urn:schemas-microsoft-com:office:smarttags" w:element="PersonName">
        <w:smartTagPr>
          <w:attr w:name="ProductID" w:val="La Banca Passiva"/>
        </w:smartTagPr>
        <w:r w:rsidRPr="0042450C">
          <w:rPr>
            <w:rFonts w:ascii="Tahoma" w:hAnsi="Tahoma" w:cs="Tahoma"/>
            <w:sz w:val="20"/>
          </w:rPr>
          <w:t>la Banca Passiva</w:t>
        </w:r>
      </w:smartTag>
      <w:r w:rsidRPr="0042450C">
        <w:rPr>
          <w:rFonts w:ascii="Tahoma" w:hAnsi="Tahoma" w:cs="Tahoma"/>
          <w:sz w:val="20"/>
        </w:rPr>
        <w:t xml:space="preserve"> definisce sulle informazioni da inviare una partizione sulla base delle Banche Proponenti associate alle aziende destinatarie.</w:t>
      </w:r>
    </w:p>
    <w:p w14:paraId="11171DDC" w14:textId="77777777" w:rsidR="00CE7C51" w:rsidRPr="0042450C" w:rsidRDefault="00CE7C51" w:rsidP="00CE7C51">
      <w:pPr>
        <w:pStyle w:val="Corpotesto"/>
        <w:jc w:val="both"/>
        <w:rPr>
          <w:rFonts w:ascii="Tahoma" w:hAnsi="Tahoma" w:cs="Tahoma"/>
          <w:sz w:val="20"/>
        </w:rPr>
      </w:pPr>
      <w:r w:rsidRPr="0042450C">
        <w:rPr>
          <w:rFonts w:ascii="Tahoma" w:hAnsi="Tahoma" w:cs="Tahoma"/>
          <w:sz w:val="20"/>
        </w:rPr>
        <w:t xml:space="preserve"> </w:t>
      </w:r>
    </w:p>
    <w:p w14:paraId="3EE1336D" w14:textId="77777777" w:rsidR="00CE7C51" w:rsidRPr="0042450C" w:rsidRDefault="00CE7C51" w:rsidP="00CE7C51">
      <w:pPr>
        <w:pStyle w:val="Corpotesto"/>
        <w:jc w:val="both"/>
        <w:rPr>
          <w:rFonts w:ascii="Tahoma" w:hAnsi="Tahoma" w:cs="Tahoma"/>
          <w:sz w:val="20"/>
        </w:rPr>
      </w:pPr>
      <w:smartTag w:uri="urn:schemas-microsoft-com:office:smarttags" w:element="PersonName">
        <w:smartTagPr>
          <w:attr w:name="ProductID" w:val="La Banca Passiva"/>
        </w:smartTagPr>
        <w:r w:rsidRPr="0042450C">
          <w:rPr>
            <w:rFonts w:ascii="Tahoma" w:hAnsi="Tahoma" w:cs="Tahoma"/>
            <w:sz w:val="20"/>
          </w:rPr>
          <w:t>La Banca Passiva</w:t>
        </w:r>
      </w:smartTag>
      <w:r w:rsidRPr="0042450C">
        <w:rPr>
          <w:rFonts w:ascii="Tahoma" w:hAnsi="Tahoma" w:cs="Tahoma"/>
          <w:sz w:val="20"/>
        </w:rPr>
        <w:t xml:space="preserve"> mittente crea pertanto gruppi di messaggi logici omogenei per:</w:t>
      </w:r>
    </w:p>
    <w:p w14:paraId="607EA068" w14:textId="77777777" w:rsidR="00CE7C51" w:rsidRPr="0042450C" w:rsidRDefault="00CE7C51" w:rsidP="00CE7C51">
      <w:pPr>
        <w:numPr>
          <w:ilvl w:val="0"/>
          <w:numId w:val="25"/>
        </w:numPr>
        <w:rPr>
          <w:rFonts w:cs="Tahoma"/>
          <w:sz w:val="20"/>
        </w:rPr>
      </w:pPr>
      <w:r w:rsidRPr="0042450C">
        <w:rPr>
          <w:rFonts w:cs="Tahoma"/>
          <w:sz w:val="20"/>
        </w:rPr>
        <w:t>destinatario logico (Banca Proponente dell’azienda alla quale l’informazione è destinata);</w:t>
      </w:r>
    </w:p>
    <w:p w14:paraId="74DC9E61" w14:textId="77777777" w:rsidR="00CE7C51" w:rsidRPr="0042450C" w:rsidRDefault="00CE7C51" w:rsidP="00CE7C51">
      <w:pPr>
        <w:numPr>
          <w:ilvl w:val="0"/>
          <w:numId w:val="25"/>
        </w:numPr>
        <w:rPr>
          <w:rFonts w:cs="Tahoma"/>
          <w:sz w:val="20"/>
        </w:rPr>
      </w:pPr>
      <w:r w:rsidRPr="0042450C">
        <w:rPr>
          <w:rFonts w:cs="Tahoma"/>
          <w:sz w:val="20"/>
        </w:rPr>
        <w:t>soggetto di riferimento del destinatario logico (es. STD, GPA);</w:t>
      </w:r>
    </w:p>
    <w:p w14:paraId="4EB4DEF5" w14:textId="77777777" w:rsidR="00CE7C51" w:rsidRPr="0042450C" w:rsidRDefault="00CE7C51" w:rsidP="00CE7C51">
      <w:pPr>
        <w:numPr>
          <w:ilvl w:val="0"/>
          <w:numId w:val="25"/>
        </w:numPr>
        <w:rPr>
          <w:rFonts w:cs="Tahoma"/>
          <w:sz w:val="20"/>
        </w:rPr>
      </w:pPr>
      <w:r w:rsidRPr="0042450C">
        <w:rPr>
          <w:rFonts w:cs="Tahoma"/>
          <w:sz w:val="20"/>
        </w:rPr>
        <w:t>indirizzo di Rete Logica del soggetto di riferimento;</w:t>
      </w:r>
    </w:p>
    <w:p w14:paraId="0BDA3041" w14:textId="77777777" w:rsidR="00CE7C51" w:rsidRPr="0042450C" w:rsidRDefault="00CE7C51" w:rsidP="00CE7C51">
      <w:pPr>
        <w:pStyle w:val="Corpotesto"/>
        <w:jc w:val="both"/>
        <w:rPr>
          <w:rFonts w:ascii="Tahoma" w:hAnsi="Tahoma" w:cs="Tahoma"/>
          <w:sz w:val="20"/>
        </w:rPr>
      </w:pPr>
    </w:p>
    <w:p w14:paraId="4C79D985" w14:textId="77777777" w:rsidR="00CE7C51" w:rsidRPr="0042450C" w:rsidRDefault="00CE7C51" w:rsidP="00CE7C51">
      <w:pPr>
        <w:pStyle w:val="Corpotesto"/>
        <w:jc w:val="both"/>
        <w:rPr>
          <w:rFonts w:ascii="Tahoma" w:hAnsi="Tahoma" w:cs="Tahoma"/>
          <w:snapToGrid/>
          <w:sz w:val="20"/>
        </w:rPr>
      </w:pPr>
      <w:r w:rsidRPr="0042450C">
        <w:rPr>
          <w:rFonts w:ascii="Tahoma" w:hAnsi="Tahoma" w:cs="Tahoma"/>
          <w:sz w:val="20"/>
        </w:rPr>
        <w:t xml:space="preserve">Per ogni gruppo di messaggi logici informativi viene composto un messaggio fisico di richiesta di servizio </w:t>
      </w:r>
      <w:r w:rsidRPr="0042450C">
        <w:rPr>
          <w:rFonts w:ascii="Tahoma" w:hAnsi="Tahoma" w:cs="Tahoma"/>
          <w:b/>
          <w:bCs/>
          <w:sz w:val="20"/>
        </w:rPr>
        <w:t xml:space="preserve">(1) </w:t>
      </w:r>
      <w:r w:rsidRPr="0042450C">
        <w:rPr>
          <w:rFonts w:ascii="Tahoma" w:hAnsi="Tahoma" w:cs="Tahoma"/>
          <w:bCs/>
          <w:sz w:val="20"/>
        </w:rPr>
        <w:t xml:space="preserve">che, sottoposto ai controlli formali e applicativi da parte della Banca Passiva, viene poi </w:t>
      </w:r>
      <w:r w:rsidRPr="0042450C">
        <w:rPr>
          <w:rFonts w:ascii="Tahoma" w:hAnsi="Tahoma" w:cs="Tahoma"/>
          <w:sz w:val="20"/>
        </w:rPr>
        <w:t>inviato</w:t>
      </w:r>
      <w:r w:rsidRPr="0042450C">
        <w:rPr>
          <w:rFonts w:ascii="Tahoma" w:hAnsi="Tahoma" w:cs="Tahoma"/>
          <w:color w:val="FF0000"/>
          <w:sz w:val="20"/>
        </w:rPr>
        <w:t xml:space="preserve"> </w:t>
      </w:r>
      <w:r w:rsidRPr="0042450C">
        <w:rPr>
          <w:rFonts w:ascii="Tahoma" w:hAnsi="Tahoma" w:cs="Tahoma"/>
          <w:sz w:val="20"/>
        </w:rPr>
        <w:t xml:space="preserve">verso </w:t>
      </w:r>
      <w:smartTag w:uri="urn:schemas-microsoft-com:office:smarttags" w:element="PersonName">
        <w:smartTagPr>
          <w:attr w:name="ProductID" w:val="la Banca Proponente"/>
        </w:smartTagPr>
        <w:r w:rsidRPr="0042450C">
          <w:rPr>
            <w:rFonts w:ascii="Tahoma" w:hAnsi="Tahoma" w:cs="Tahoma"/>
            <w:sz w:val="20"/>
          </w:rPr>
          <w:t>la Banca Proponente</w:t>
        </w:r>
      </w:smartTag>
      <w:r w:rsidRPr="0042450C">
        <w:rPr>
          <w:rFonts w:ascii="Tahoma" w:hAnsi="Tahoma" w:cs="Tahoma"/>
          <w:sz w:val="20"/>
        </w:rPr>
        <w:t xml:space="preserve"> di destinazione</w:t>
      </w:r>
      <w:r w:rsidRPr="0042450C">
        <w:rPr>
          <w:rFonts w:ascii="Tahoma" w:hAnsi="Tahoma" w:cs="Tahoma"/>
          <w:snapToGrid/>
          <w:sz w:val="20"/>
        </w:rPr>
        <w:t xml:space="preserve">. </w:t>
      </w:r>
    </w:p>
    <w:p w14:paraId="799AAE16" w14:textId="77777777" w:rsidR="00CE7C51" w:rsidRPr="0042450C" w:rsidRDefault="00CE7C51" w:rsidP="00CE7C51">
      <w:pPr>
        <w:pStyle w:val="Corpotesto"/>
        <w:jc w:val="both"/>
        <w:rPr>
          <w:rFonts w:ascii="Tahoma" w:hAnsi="Tahoma" w:cs="Tahoma"/>
          <w:snapToGrid/>
          <w:sz w:val="20"/>
        </w:rPr>
      </w:pPr>
      <w:smartTag w:uri="urn:schemas-microsoft-com:office:smarttags" w:element="PersonName">
        <w:smartTagPr>
          <w:attr w:name="ProductID" w:val="la Banca Proponente"/>
        </w:smartTagPr>
        <w:r w:rsidRPr="0042450C">
          <w:rPr>
            <w:rFonts w:ascii="Tahoma" w:hAnsi="Tahoma" w:cs="Tahoma"/>
            <w:snapToGrid/>
            <w:sz w:val="20"/>
          </w:rPr>
          <w:t xml:space="preserve">La Banca </w:t>
        </w:r>
        <w:r w:rsidRPr="0042450C">
          <w:rPr>
            <w:rFonts w:ascii="Tahoma" w:hAnsi="Tahoma" w:cs="Tahoma"/>
            <w:sz w:val="20"/>
          </w:rPr>
          <w:t>Proponente</w:t>
        </w:r>
      </w:smartTag>
      <w:r w:rsidRPr="0042450C">
        <w:rPr>
          <w:rFonts w:ascii="Tahoma" w:hAnsi="Tahoma" w:cs="Tahoma"/>
          <w:snapToGrid/>
          <w:sz w:val="20"/>
        </w:rPr>
        <w:t xml:space="preserve"> procede effettuando i controlli formali </w:t>
      </w:r>
      <w:r w:rsidRPr="0042450C">
        <w:rPr>
          <w:rFonts w:ascii="Tahoma" w:hAnsi="Tahoma" w:cs="Tahoma"/>
          <w:bCs/>
          <w:snapToGrid/>
          <w:sz w:val="20"/>
        </w:rPr>
        <w:t>previsti dalle regole generali di gestione delle richieste di servizio (</w:t>
      </w:r>
      <w:r w:rsidRPr="0042450C">
        <w:rPr>
          <w:rFonts w:ascii="Tahoma" w:hAnsi="Tahoma" w:cs="Tahoma"/>
          <w:bCs/>
          <w:i/>
          <w:snapToGrid/>
          <w:sz w:val="20"/>
        </w:rPr>
        <w:t xml:space="preserve">cfr. doc. STFW-MO-001 Framework </w:t>
      </w:r>
      <w:smartTag w:uri="urn:schemas-microsoft-com:office:smarttags" w:element="PersonName">
        <w:smartTagPr>
          <w:attr w:name="ProductID" w:val="Gestione Servizi"/>
        </w:smartTagPr>
        <w:r w:rsidRPr="0042450C">
          <w:rPr>
            <w:rFonts w:ascii="Tahoma" w:hAnsi="Tahoma" w:cs="Tahoma"/>
            <w:bCs/>
            <w:i/>
            <w:snapToGrid/>
            <w:sz w:val="20"/>
          </w:rPr>
          <w:t>Gestione Servizi</w:t>
        </w:r>
      </w:smartTag>
      <w:r w:rsidRPr="0042450C">
        <w:rPr>
          <w:rFonts w:ascii="Tahoma" w:hAnsi="Tahoma" w:cs="Tahoma"/>
          <w:bCs/>
          <w:i/>
          <w:snapToGrid/>
          <w:sz w:val="20"/>
        </w:rPr>
        <w:t xml:space="preserve"> CBI</w:t>
      </w:r>
      <w:r w:rsidRPr="0042450C">
        <w:rPr>
          <w:rFonts w:ascii="Tahoma" w:hAnsi="Tahoma" w:cs="Tahoma"/>
          <w:bCs/>
          <w:snapToGrid/>
          <w:sz w:val="20"/>
        </w:rPr>
        <w:t>)</w:t>
      </w:r>
      <w:r w:rsidRPr="0042450C">
        <w:rPr>
          <w:rFonts w:ascii="Tahoma" w:hAnsi="Tahoma" w:cs="Tahoma"/>
          <w:snapToGrid/>
          <w:sz w:val="20"/>
        </w:rPr>
        <w:t>.</w:t>
      </w:r>
    </w:p>
    <w:p w14:paraId="3E157BFA" w14:textId="77777777" w:rsidR="00CE7C51" w:rsidRPr="0042450C" w:rsidRDefault="00CE7C51" w:rsidP="00CE7C51">
      <w:pPr>
        <w:pStyle w:val="Corpotesto"/>
        <w:jc w:val="both"/>
        <w:rPr>
          <w:rFonts w:ascii="Tahoma" w:hAnsi="Tahoma" w:cs="Tahoma"/>
          <w:snapToGrid/>
          <w:sz w:val="20"/>
        </w:rPr>
      </w:pPr>
      <w:r w:rsidRPr="0042450C">
        <w:rPr>
          <w:rFonts w:ascii="Tahoma" w:hAnsi="Tahoma" w:cs="Tahoma"/>
          <w:snapToGrid/>
          <w:sz w:val="20"/>
        </w:rPr>
        <w:t xml:space="preserve">Superati i controlli formali </w:t>
      </w:r>
      <w:r w:rsidRPr="0042450C">
        <w:rPr>
          <w:rFonts w:ascii="Tahoma" w:hAnsi="Tahoma" w:cs="Tahoma"/>
          <w:b/>
          <w:snapToGrid/>
          <w:sz w:val="20"/>
        </w:rPr>
        <w:t>(2)</w:t>
      </w:r>
      <w:r w:rsidRPr="0042450C">
        <w:rPr>
          <w:rFonts w:ascii="Tahoma" w:hAnsi="Tahoma" w:cs="Tahoma"/>
          <w:snapToGrid/>
          <w:sz w:val="20"/>
        </w:rPr>
        <w:t xml:space="preserve"> </w:t>
      </w:r>
      <w:smartTag w:uri="urn:schemas-microsoft-com:office:smarttags" w:element="PersonName">
        <w:smartTagPr>
          <w:attr w:name="ProductID" w:val="la Banca Proponente"/>
        </w:smartTagPr>
        <w:r w:rsidRPr="0042450C">
          <w:rPr>
            <w:rFonts w:ascii="Tahoma" w:hAnsi="Tahoma" w:cs="Tahoma"/>
            <w:snapToGrid/>
            <w:sz w:val="20"/>
          </w:rPr>
          <w:t xml:space="preserve">la Banca </w:t>
        </w:r>
        <w:r w:rsidRPr="0042450C">
          <w:rPr>
            <w:rFonts w:ascii="Tahoma" w:hAnsi="Tahoma" w:cs="Tahoma"/>
            <w:sz w:val="20"/>
          </w:rPr>
          <w:t>Proponente</w:t>
        </w:r>
      </w:smartTag>
      <w:r w:rsidRPr="0042450C">
        <w:rPr>
          <w:rFonts w:ascii="Tahoma" w:hAnsi="Tahoma" w:cs="Tahoma"/>
          <w:snapToGrid/>
          <w:sz w:val="20"/>
        </w:rPr>
        <w:t xml:space="preserve"> effettua i controlli applicativi </w:t>
      </w:r>
      <w:r w:rsidRPr="0042450C">
        <w:rPr>
          <w:rFonts w:ascii="Tahoma" w:hAnsi="Tahoma" w:cs="Tahoma"/>
          <w:b/>
          <w:bCs/>
          <w:snapToGrid/>
          <w:sz w:val="20"/>
        </w:rPr>
        <w:t>(3)</w:t>
      </w:r>
      <w:r w:rsidRPr="0042450C">
        <w:rPr>
          <w:rFonts w:ascii="Tahoma" w:hAnsi="Tahoma" w:cs="Tahoma"/>
          <w:snapToGrid/>
          <w:sz w:val="20"/>
        </w:rPr>
        <w:t xml:space="preserve"> previsti sui singoli messaggi logici ricevuti.</w:t>
      </w:r>
    </w:p>
    <w:p w14:paraId="5941F492" w14:textId="65E15D19" w:rsidR="00CE7C51" w:rsidRPr="0042450C" w:rsidRDefault="00CE7C51" w:rsidP="00CE7C51">
      <w:pPr>
        <w:pStyle w:val="Corpotesto"/>
        <w:jc w:val="both"/>
        <w:rPr>
          <w:rFonts w:ascii="Tahoma" w:hAnsi="Tahoma" w:cs="Tahoma"/>
          <w:snapToGrid/>
          <w:sz w:val="20"/>
        </w:rPr>
      </w:pPr>
      <w:r w:rsidRPr="0042450C">
        <w:rPr>
          <w:rFonts w:ascii="Tahoma" w:hAnsi="Tahoma" w:cs="Tahoma"/>
          <w:snapToGrid/>
          <w:sz w:val="20"/>
        </w:rPr>
        <w:t xml:space="preserve">Sulla base del risultato di tali controlli risponde inviando, per ogni messaggio fisico di richiesta servizio ricevuto, una sola risposta applicativa </w:t>
      </w:r>
      <w:r w:rsidRPr="0042450C">
        <w:rPr>
          <w:rFonts w:ascii="Tahoma" w:hAnsi="Tahoma" w:cs="Tahoma"/>
          <w:b/>
          <w:bCs/>
          <w:snapToGrid/>
          <w:sz w:val="20"/>
        </w:rPr>
        <w:t xml:space="preserve">(4) </w:t>
      </w:r>
      <w:r w:rsidRPr="0042450C">
        <w:rPr>
          <w:rFonts w:ascii="Tahoma" w:hAnsi="Tahoma" w:cs="Tahoma"/>
          <w:snapToGrid/>
          <w:sz w:val="20"/>
        </w:rPr>
        <w:t xml:space="preserve">di stato della validazione tecnica fornendo un riscontro per ogni messaggio logico ivi contenuto. Ne consegue che, attraverso il messaggio </w:t>
      </w:r>
      <w:r w:rsidRPr="0042450C">
        <w:rPr>
          <w:rFonts w:ascii="Tahoma" w:hAnsi="Tahoma" w:cs="Tahoma"/>
          <w:b/>
          <w:bCs/>
          <w:snapToGrid/>
          <w:sz w:val="20"/>
        </w:rPr>
        <w:t>(4),</w:t>
      </w:r>
      <w:r w:rsidRPr="0042450C">
        <w:rPr>
          <w:rFonts w:ascii="Tahoma" w:hAnsi="Tahoma" w:cs="Tahoma"/>
          <w:snapToGrid/>
          <w:sz w:val="20"/>
        </w:rPr>
        <w:t xml:space="preserve"> la Banca </w:t>
      </w:r>
      <w:r w:rsidRPr="0042450C">
        <w:rPr>
          <w:rFonts w:ascii="Tahoma" w:hAnsi="Tahoma" w:cs="Tahoma"/>
          <w:sz w:val="20"/>
        </w:rPr>
        <w:t>Proponente</w:t>
      </w:r>
      <w:r w:rsidRPr="0042450C">
        <w:rPr>
          <w:rFonts w:ascii="Tahoma" w:hAnsi="Tahoma" w:cs="Tahoma"/>
          <w:snapToGrid/>
          <w:sz w:val="20"/>
        </w:rPr>
        <w:t xml:space="preserve"> può di fatto attuare lo scarto selettivo sui singoli messaggi logici informativi.</w:t>
      </w:r>
    </w:p>
    <w:p w14:paraId="52505B35" w14:textId="77777777" w:rsidR="00CE7C51" w:rsidRDefault="00CE7C51" w:rsidP="00CE7C51">
      <w:pPr>
        <w:pStyle w:val="AltriCover"/>
        <w:rPr>
          <w:rFonts w:ascii="Tahoma" w:hAnsi="Tahoma" w:cs="Tahoma"/>
          <w:snapToGrid w:val="0"/>
          <w:sz w:val="20"/>
        </w:rPr>
      </w:pPr>
    </w:p>
    <w:p w14:paraId="6FC7D5BF" w14:textId="77777777" w:rsidR="00CE7C51" w:rsidRDefault="00CE7C51" w:rsidP="00CE7C51">
      <w:pPr>
        <w:pStyle w:val="AltriCover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In caso di esito positivo della validazione tecnica, le informazioni ricevute</w:t>
      </w:r>
      <w:r w:rsidR="008464B1">
        <w:rPr>
          <w:rFonts w:ascii="Tahoma" w:hAnsi="Tahoma" w:cs="Tahoma"/>
          <w:snapToGrid w:val="0"/>
          <w:sz w:val="20"/>
        </w:rPr>
        <w:t xml:space="preserve"> (messaggi logici)</w:t>
      </w:r>
      <w:r>
        <w:rPr>
          <w:rFonts w:ascii="Tahoma" w:hAnsi="Tahoma" w:cs="Tahoma"/>
          <w:snapToGrid w:val="0"/>
          <w:sz w:val="20"/>
        </w:rPr>
        <w:t xml:space="preserve"> sono inoltrate verso le aziende destinatarie.</w:t>
      </w:r>
    </w:p>
    <w:p w14:paraId="605FE3E4" w14:textId="77777777" w:rsidR="00CE7C51" w:rsidRDefault="00CE7C51" w:rsidP="00CE7C51">
      <w:pPr>
        <w:pStyle w:val="AltriCover"/>
        <w:rPr>
          <w:rFonts w:ascii="Tahoma" w:hAnsi="Tahoma" w:cs="Tahoma"/>
          <w:snapToGrid w:val="0"/>
          <w:sz w:val="20"/>
        </w:rPr>
      </w:pPr>
    </w:p>
    <w:p w14:paraId="59B6840F" w14:textId="77777777" w:rsidR="00CE7C51" w:rsidRPr="00986A78" w:rsidRDefault="00CE7C51" w:rsidP="00CE7C51">
      <w:pPr>
        <w:pStyle w:val="AltriCover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Gli standard di</w:t>
      </w:r>
      <w:r w:rsidRPr="00986A78">
        <w:rPr>
          <w:rFonts w:ascii="Tahoma" w:hAnsi="Tahoma" w:cs="Tahoma"/>
          <w:snapToGrid w:val="0"/>
          <w:sz w:val="20"/>
        </w:rPr>
        <w:t xml:space="preserve"> col</w:t>
      </w:r>
      <w:r>
        <w:rPr>
          <w:rFonts w:ascii="Tahoma" w:hAnsi="Tahoma" w:cs="Tahoma"/>
          <w:snapToGrid w:val="0"/>
          <w:sz w:val="20"/>
        </w:rPr>
        <w:t>loquio Banca – Azienda rientrano</w:t>
      </w:r>
      <w:r w:rsidRPr="00986A78">
        <w:rPr>
          <w:rFonts w:ascii="Tahoma" w:hAnsi="Tahoma" w:cs="Tahoma"/>
          <w:snapToGrid w:val="0"/>
          <w:sz w:val="20"/>
        </w:rPr>
        <w:t xml:space="preserve"> nella sfera competitiva dei servizi che ogni Banca decide di fornire ai propri Clienti. Ciò nondimeno la struttura dei messaggi e le regole definite da CBI si prestano ad essere utilizzati anche nella tratta di comunicazione Banca – Azienda, pertanto i messaggi logici </w:t>
      </w:r>
      <w:r>
        <w:rPr>
          <w:rFonts w:ascii="Tahoma" w:hAnsi="Tahoma" w:cs="Tahoma"/>
          <w:snapToGrid w:val="0"/>
          <w:sz w:val="20"/>
        </w:rPr>
        <w:t>informativi</w:t>
      </w:r>
      <w:r w:rsidRPr="00986A78">
        <w:rPr>
          <w:rFonts w:ascii="Tahoma" w:hAnsi="Tahoma" w:cs="Tahoma"/>
          <w:snapToGrid w:val="0"/>
          <w:sz w:val="20"/>
        </w:rPr>
        <w:t xml:space="preserve"> potrebbero essere </w:t>
      </w:r>
      <w:r>
        <w:rPr>
          <w:rFonts w:ascii="Tahoma" w:hAnsi="Tahoma" w:cs="Tahoma"/>
          <w:snapToGrid w:val="0"/>
          <w:sz w:val="20"/>
        </w:rPr>
        <w:t xml:space="preserve">inoltrati direttamente </w:t>
      </w:r>
      <w:r w:rsidRPr="00986A78">
        <w:rPr>
          <w:rFonts w:ascii="Tahoma" w:hAnsi="Tahoma" w:cs="Tahoma"/>
          <w:snapToGrid w:val="0"/>
          <w:sz w:val="20"/>
        </w:rPr>
        <w:t>alle Aziende in accordo con gli standard CBI.</w:t>
      </w:r>
    </w:p>
    <w:p w14:paraId="49F5124F" w14:textId="77777777" w:rsidR="00CE7C51" w:rsidRDefault="00CE7C51" w:rsidP="00CE7C51">
      <w:pPr>
        <w:pStyle w:val="AltriCover"/>
        <w:rPr>
          <w:rFonts w:ascii="Tahoma" w:hAnsi="Tahoma" w:cs="Tahoma"/>
          <w:snapToGrid w:val="0"/>
          <w:sz w:val="20"/>
        </w:rPr>
      </w:pPr>
    </w:p>
    <w:p w14:paraId="59CC38E3" w14:textId="77777777" w:rsidR="00CE7C51" w:rsidRPr="00C2273A" w:rsidRDefault="00CE7C51" w:rsidP="00CE7C51">
      <w:pPr>
        <w:pStyle w:val="AltriCover"/>
        <w:rPr>
          <w:rFonts w:ascii="Tahoma" w:hAnsi="Tahoma" w:cs="Tahoma"/>
          <w:snapToGrid w:val="0"/>
          <w:sz w:val="20"/>
        </w:rPr>
      </w:pPr>
      <w:r w:rsidRPr="00C2273A">
        <w:rPr>
          <w:rFonts w:ascii="Tahoma" w:hAnsi="Tahoma" w:cs="Tahoma"/>
          <w:snapToGrid w:val="0"/>
          <w:sz w:val="20"/>
        </w:rPr>
        <w:t>Il sequence diagram illustrato nella figura seguente pone pertanto in evidenzia i controlli da effettuare e i messaggi scambiati per l’erogazione del servizio</w:t>
      </w:r>
      <w:r>
        <w:rPr>
          <w:rFonts w:ascii="Tahoma" w:hAnsi="Tahoma" w:cs="Tahoma"/>
          <w:snapToGrid w:val="0"/>
          <w:sz w:val="20"/>
        </w:rPr>
        <w:t>.</w:t>
      </w:r>
    </w:p>
    <w:p w14:paraId="0AAF54A7" w14:textId="77777777" w:rsidR="00835D31" w:rsidRDefault="00835D31" w:rsidP="00C66B5D">
      <w:pPr>
        <w:ind w:left="0"/>
        <w:rPr>
          <w:highlight w:val="yellow"/>
        </w:rPr>
      </w:pPr>
    </w:p>
    <w:p w14:paraId="034F4BA3" w14:textId="7A5055A7" w:rsidR="00835D31" w:rsidRPr="008D69EE" w:rsidRDefault="00374AC6" w:rsidP="005B71D4">
      <w:pPr>
        <w:ind w:left="0"/>
        <w:jc w:val="center"/>
        <w:rPr>
          <w:rFonts w:cs="Tahoma"/>
          <w:sz w:val="20"/>
        </w:rPr>
      </w:pPr>
      <w:r>
        <w:rPr>
          <w:noProof/>
        </w:rPr>
        <w:lastRenderedPageBreak/>
        <w:drawing>
          <wp:inline distT="0" distB="0" distL="0" distR="0" wp14:anchorId="6A3F1E81" wp14:editId="5BC04628">
            <wp:extent cx="4352925" cy="2876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54BD6" w14:textId="193C2C3E" w:rsidR="00C66B5D" w:rsidRPr="00835D31" w:rsidRDefault="00C66B5D" w:rsidP="00C66B5D">
      <w:pPr>
        <w:pStyle w:val="AltriCover"/>
        <w:jc w:val="center"/>
        <w:rPr>
          <w:rFonts w:ascii="Tahoma" w:hAnsi="Tahoma" w:cs="Tahoma"/>
          <w:b/>
          <w:bCs/>
          <w:snapToGrid w:val="0"/>
          <w:sz w:val="20"/>
        </w:rPr>
      </w:pPr>
      <w:r w:rsidRPr="00835D31">
        <w:rPr>
          <w:rFonts w:ascii="Tahoma" w:hAnsi="Tahoma" w:cs="Tahoma"/>
          <w:b/>
          <w:bCs/>
          <w:snapToGrid w:val="0"/>
          <w:sz w:val="20"/>
        </w:rPr>
        <w:t xml:space="preserve">Figura </w:t>
      </w:r>
      <w:r w:rsidRPr="00835D31">
        <w:rPr>
          <w:rFonts w:ascii="Tahoma" w:hAnsi="Tahoma" w:cs="Tahoma"/>
          <w:b/>
          <w:bCs/>
          <w:snapToGrid w:val="0"/>
          <w:sz w:val="20"/>
        </w:rPr>
        <w:fldChar w:fldCharType="begin"/>
      </w:r>
      <w:r w:rsidRPr="00835D31">
        <w:rPr>
          <w:rFonts w:ascii="Tahoma" w:hAnsi="Tahoma" w:cs="Tahoma"/>
          <w:b/>
          <w:bCs/>
          <w:snapToGrid w:val="0"/>
          <w:sz w:val="20"/>
        </w:rPr>
        <w:instrText xml:space="preserve"> SEQ Figura \* ARABIC </w:instrText>
      </w:r>
      <w:r w:rsidRPr="00835D31">
        <w:rPr>
          <w:rFonts w:ascii="Tahoma" w:hAnsi="Tahoma" w:cs="Tahoma"/>
          <w:b/>
          <w:bCs/>
          <w:snapToGrid w:val="0"/>
          <w:sz w:val="20"/>
        </w:rPr>
        <w:fldChar w:fldCharType="separate"/>
      </w:r>
      <w:r w:rsidR="00DC6F7A">
        <w:rPr>
          <w:rFonts w:ascii="Tahoma" w:hAnsi="Tahoma" w:cs="Tahoma"/>
          <w:b/>
          <w:bCs/>
          <w:snapToGrid w:val="0"/>
          <w:sz w:val="20"/>
        </w:rPr>
        <w:t>1</w:t>
      </w:r>
      <w:r w:rsidRPr="00835D31">
        <w:rPr>
          <w:rFonts w:ascii="Tahoma" w:hAnsi="Tahoma" w:cs="Tahoma"/>
          <w:b/>
          <w:bCs/>
          <w:snapToGrid w:val="0"/>
          <w:sz w:val="20"/>
        </w:rPr>
        <w:fldChar w:fldCharType="end"/>
      </w:r>
      <w:r w:rsidRPr="00835D31">
        <w:rPr>
          <w:rFonts w:ascii="Tahoma" w:hAnsi="Tahoma" w:cs="Tahoma"/>
          <w:b/>
          <w:bCs/>
          <w:snapToGrid w:val="0"/>
          <w:sz w:val="20"/>
        </w:rPr>
        <w:t xml:space="preserve"> – </w:t>
      </w:r>
      <w:r w:rsidR="00CE7C51" w:rsidRPr="00CE7C51">
        <w:rPr>
          <w:rFonts w:ascii="Tahoma" w:hAnsi="Tahoma" w:cs="Tahoma"/>
          <w:b/>
          <w:bCs/>
          <w:snapToGrid w:val="0"/>
          <w:sz w:val="20"/>
        </w:rPr>
        <w:t>Sequence diagram di erogazione del servizio</w:t>
      </w:r>
    </w:p>
    <w:p w14:paraId="100B1D40" w14:textId="77777777" w:rsidR="00C66B5D" w:rsidRDefault="00C66B5D" w:rsidP="00C66B5D">
      <w:pPr>
        <w:ind w:left="0"/>
        <w:rPr>
          <w:rFonts w:cs="Tahoma"/>
          <w:sz w:val="20"/>
          <w:highlight w:val="yellow"/>
        </w:rPr>
      </w:pPr>
    </w:p>
    <w:p w14:paraId="156DD5D4" w14:textId="77777777" w:rsidR="00E51D65" w:rsidRDefault="00E51D65" w:rsidP="00C66B5D">
      <w:pPr>
        <w:ind w:left="0"/>
        <w:rPr>
          <w:rFonts w:cs="Tahoma"/>
          <w:sz w:val="20"/>
          <w:highlight w:val="yellow"/>
        </w:rPr>
      </w:pPr>
    </w:p>
    <w:p w14:paraId="31B0D49F" w14:textId="77777777" w:rsidR="00625CAA" w:rsidRPr="001F6AC4" w:rsidRDefault="00625CAA" w:rsidP="00625CAA">
      <w:pPr>
        <w:ind w:left="0"/>
        <w:rPr>
          <w:rFonts w:cs="Tahoma"/>
          <w:snapToGrid w:val="0"/>
          <w:sz w:val="20"/>
        </w:rPr>
      </w:pPr>
      <w:r w:rsidRPr="001F6AC4">
        <w:rPr>
          <w:rFonts w:cs="Tahoma"/>
          <w:snapToGrid w:val="0"/>
          <w:sz w:val="20"/>
        </w:rPr>
        <w:t>Si preci</w:t>
      </w:r>
      <w:r>
        <w:rPr>
          <w:rFonts w:cs="Tahoma"/>
          <w:snapToGrid w:val="0"/>
          <w:sz w:val="20"/>
        </w:rPr>
        <w:t xml:space="preserve">sa che l’attività di </w:t>
      </w:r>
      <w:r w:rsidR="008464B1">
        <w:rPr>
          <w:rFonts w:cs="Tahoma"/>
          <w:snapToGrid w:val="0"/>
          <w:sz w:val="20"/>
        </w:rPr>
        <w:t>inoltro dei messaggi logici di esito da Banca Proponente alle aziende rientra in sfera competitiva</w:t>
      </w:r>
      <w:r w:rsidRPr="001F6AC4">
        <w:rPr>
          <w:rFonts w:cs="Tahoma"/>
          <w:snapToGrid w:val="0"/>
          <w:sz w:val="20"/>
        </w:rPr>
        <w:t xml:space="preserve"> e </w:t>
      </w:r>
      <w:r w:rsidR="008464B1">
        <w:rPr>
          <w:rFonts w:cs="Tahoma"/>
          <w:snapToGrid w:val="0"/>
          <w:sz w:val="20"/>
        </w:rPr>
        <w:t xml:space="preserve">pertanto </w:t>
      </w:r>
      <w:r>
        <w:rPr>
          <w:rFonts w:cs="Tahoma"/>
          <w:snapToGrid w:val="0"/>
          <w:sz w:val="20"/>
        </w:rPr>
        <w:t>potrà essere condotta</w:t>
      </w:r>
      <w:r w:rsidRPr="001F6AC4">
        <w:rPr>
          <w:rFonts w:cs="Tahoma"/>
          <w:snapToGrid w:val="0"/>
          <w:sz w:val="20"/>
        </w:rPr>
        <w:t xml:space="preserve"> secondo logiche e tempistiche proprie della Banca </w:t>
      </w:r>
      <w:r w:rsidR="008464B1">
        <w:rPr>
          <w:rFonts w:cs="Tahoma"/>
          <w:snapToGrid w:val="0"/>
          <w:sz w:val="20"/>
        </w:rPr>
        <w:t xml:space="preserve">Proponente </w:t>
      </w:r>
      <w:r w:rsidRPr="001F6AC4">
        <w:rPr>
          <w:rFonts w:cs="Tahoma"/>
          <w:snapToGrid w:val="0"/>
          <w:sz w:val="20"/>
        </w:rPr>
        <w:t>stessa.</w:t>
      </w:r>
    </w:p>
    <w:p w14:paraId="67D9B0D9" w14:textId="77777777" w:rsidR="00C66B5D" w:rsidRPr="00C41BFD" w:rsidRDefault="00C66B5D" w:rsidP="00C66B5D">
      <w:pPr>
        <w:ind w:left="0"/>
        <w:rPr>
          <w:rFonts w:cs="Tahoma"/>
          <w:sz w:val="20"/>
          <w:highlight w:val="yellow"/>
        </w:rPr>
      </w:pPr>
    </w:p>
    <w:p w14:paraId="256273EA" w14:textId="77777777" w:rsidR="00C66B5D" w:rsidRPr="00C41BFD" w:rsidRDefault="00C66B5D" w:rsidP="00C66B5D">
      <w:pPr>
        <w:ind w:left="0"/>
        <w:rPr>
          <w:rFonts w:cs="Tahoma"/>
          <w:sz w:val="20"/>
          <w:highlight w:val="yellow"/>
        </w:rPr>
      </w:pPr>
    </w:p>
    <w:p w14:paraId="4D058DE1" w14:textId="77777777" w:rsidR="00C66B5D" w:rsidRPr="00607737" w:rsidRDefault="00C66B5D" w:rsidP="00C66B5D">
      <w:pPr>
        <w:pStyle w:val="Titolo3"/>
      </w:pPr>
      <w:bookmarkStart w:id="57" w:name="_Toc128491306"/>
      <w:r w:rsidRPr="00607737">
        <w:t>Indirizzamento dei messaggi fisici</w:t>
      </w:r>
      <w:bookmarkEnd w:id="57"/>
    </w:p>
    <w:p w14:paraId="6920E194" w14:textId="77777777" w:rsidR="00C66B5D" w:rsidRPr="00C41BFD" w:rsidRDefault="00C66B5D" w:rsidP="00C66B5D">
      <w:pPr>
        <w:ind w:left="0"/>
        <w:rPr>
          <w:rFonts w:cs="Tahoma"/>
          <w:sz w:val="20"/>
          <w:highlight w:val="yellow"/>
        </w:rPr>
      </w:pPr>
    </w:p>
    <w:p w14:paraId="2D7AD9BC" w14:textId="11BD6BE4" w:rsidR="003F5C6E" w:rsidRPr="00EE77F3" w:rsidRDefault="003F5C6E" w:rsidP="003F5C6E">
      <w:pPr>
        <w:ind w:left="0"/>
        <w:rPr>
          <w:sz w:val="20"/>
        </w:rPr>
      </w:pPr>
      <w:r w:rsidRPr="00EE77F3">
        <w:rPr>
          <w:sz w:val="20"/>
        </w:rPr>
        <w:t xml:space="preserve">Nel presente paragrafo vengono espresse alcune precisazioni in merito ai criteri di indirizzamento dei messaggi fisici </w:t>
      </w:r>
      <w:r w:rsidRPr="00EE77F3">
        <w:rPr>
          <w:b/>
          <w:bCs/>
          <w:sz w:val="20"/>
        </w:rPr>
        <w:t xml:space="preserve">– </w:t>
      </w:r>
      <w:r w:rsidRPr="00EE77F3">
        <w:rPr>
          <w:bCs/>
          <w:sz w:val="20"/>
        </w:rPr>
        <w:t>richiesta di servizio</w:t>
      </w:r>
      <w:r>
        <w:rPr>
          <w:bCs/>
          <w:sz w:val="20"/>
        </w:rPr>
        <w:t xml:space="preserve"> e </w:t>
      </w:r>
      <w:r w:rsidRPr="00EE77F3">
        <w:rPr>
          <w:bCs/>
          <w:sz w:val="20"/>
        </w:rPr>
        <w:t xml:space="preserve">stato </w:t>
      </w:r>
      <w:r>
        <w:rPr>
          <w:bCs/>
          <w:sz w:val="20"/>
        </w:rPr>
        <w:t xml:space="preserve">della </w:t>
      </w:r>
      <w:r w:rsidRPr="00EE77F3">
        <w:rPr>
          <w:bCs/>
          <w:sz w:val="20"/>
        </w:rPr>
        <w:t>validazione tecnica</w:t>
      </w:r>
      <w:r>
        <w:rPr>
          <w:bCs/>
          <w:sz w:val="20"/>
        </w:rPr>
        <w:t xml:space="preserve"> </w:t>
      </w:r>
      <w:r w:rsidRPr="00EE77F3">
        <w:rPr>
          <w:b/>
          <w:bCs/>
          <w:sz w:val="20"/>
        </w:rPr>
        <w:t xml:space="preserve">– </w:t>
      </w:r>
      <w:r w:rsidRPr="00EE77F3">
        <w:rPr>
          <w:sz w:val="20"/>
        </w:rPr>
        <w:t xml:space="preserve"> caratterizzanti il workflow di veicolazione che implementa il servizio </w:t>
      </w:r>
      <w:r w:rsidRPr="00D51AAA">
        <w:rPr>
          <w:rFonts w:cs="Tahoma"/>
          <w:snapToGrid w:val="0"/>
          <w:sz w:val="20"/>
        </w:rPr>
        <w:t xml:space="preserve">di </w:t>
      </w:r>
      <w:r w:rsidRPr="00C77A6D">
        <w:rPr>
          <w:rFonts w:cs="Tahoma"/>
          <w:snapToGrid w:val="0"/>
          <w:sz w:val="20"/>
        </w:rPr>
        <w:t>“Esiti ritiro effetti, bollettino bancario</w:t>
      </w:r>
      <w:del w:id="58" w:author="Silvestri Mirko" w:date="2023-02-07T14:51:00Z">
        <w:r w:rsidRPr="00C77A6D" w:rsidDel="0042450C">
          <w:rPr>
            <w:rFonts w:cs="Tahoma"/>
            <w:snapToGrid w:val="0"/>
            <w:sz w:val="20"/>
          </w:rPr>
          <w:delText>, bonifico estero</w:delText>
        </w:r>
      </w:del>
      <w:r w:rsidRPr="00C77A6D">
        <w:rPr>
          <w:rFonts w:cs="Tahoma"/>
          <w:snapToGrid w:val="0"/>
          <w:sz w:val="20"/>
        </w:rPr>
        <w:t>”</w:t>
      </w:r>
      <w:r>
        <w:rPr>
          <w:rFonts w:cs="Tahoma"/>
          <w:snapToGrid w:val="0"/>
          <w:sz w:val="20"/>
        </w:rPr>
        <w:t>.</w:t>
      </w:r>
    </w:p>
    <w:p w14:paraId="5CFFDB82" w14:textId="77777777" w:rsidR="003F5C6E" w:rsidRPr="00EE77F3" w:rsidRDefault="003F5C6E" w:rsidP="003F5C6E">
      <w:pPr>
        <w:ind w:left="0"/>
        <w:rPr>
          <w:sz w:val="20"/>
        </w:rPr>
      </w:pPr>
    </w:p>
    <w:p w14:paraId="5E94FEBD" w14:textId="77777777" w:rsidR="003F5C6E" w:rsidRPr="00EE77F3" w:rsidRDefault="003F5C6E" w:rsidP="003F5C6E">
      <w:pPr>
        <w:ind w:left="0"/>
        <w:rPr>
          <w:bCs/>
          <w:sz w:val="20"/>
        </w:rPr>
      </w:pPr>
      <w:r>
        <w:rPr>
          <w:sz w:val="20"/>
        </w:rPr>
        <w:t>Ogni</w:t>
      </w:r>
      <w:r w:rsidRPr="00EE77F3">
        <w:rPr>
          <w:sz w:val="20"/>
        </w:rPr>
        <w:t xml:space="preserve"> </w:t>
      </w:r>
      <w:r>
        <w:rPr>
          <w:sz w:val="20"/>
        </w:rPr>
        <w:t>richiesta di servizio</w:t>
      </w:r>
      <w:r w:rsidRPr="00EE77F3">
        <w:rPr>
          <w:sz w:val="20"/>
        </w:rPr>
        <w:t xml:space="preserve">, con all’interno i messaggi </w:t>
      </w:r>
      <w:r>
        <w:rPr>
          <w:sz w:val="20"/>
        </w:rPr>
        <w:t>logici informativi</w:t>
      </w:r>
      <w:r w:rsidRPr="00EE77F3">
        <w:rPr>
          <w:sz w:val="20"/>
        </w:rPr>
        <w:t xml:space="preserve"> </w:t>
      </w:r>
      <w:r>
        <w:rPr>
          <w:b/>
          <w:bCs/>
          <w:sz w:val="20"/>
        </w:rPr>
        <w:t>(1</w:t>
      </w:r>
      <w:r w:rsidRPr="00EE77F3">
        <w:rPr>
          <w:b/>
          <w:bCs/>
          <w:sz w:val="20"/>
        </w:rPr>
        <w:t>)</w:t>
      </w:r>
      <w:r w:rsidRPr="00EE77F3">
        <w:rPr>
          <w:sz w:val="20"/>
        </w:rPr>
        <w:t xml:space="preserve">, </w:t>
      </w:r>
      <w:r>
        <w:rPr>
          <w:bCs/>
          <w:sz w:val="20"/>
        </w:rPr>
        <w:t>è</w:t>
      </w:r>
      <w:r w:rsidRPr="00EE77F3">
        <w:rPr>
          <w:bCs/>
          <w:sz w:val="20"/>
        </w:rPr>
        <w:t xml:space="preserve"> indirizzat</w:t>
      </w:r>
      <w:r>
        <w:rPr>
          <w:bCs/>
          <w:sz w:val="20"/>
        </w:rPr>
        <w:t>a</w:t>
      </w:r>
      <w:r w:rsidRPr="00EE77F3">
        <w:rPr>
          <w:bCs/>
          <w:sz w:val="20"/>
        </w:rPr>
        <w:t xml:space="preserve"> dalla Banca Passiva attraverso il Dire</w:t>
      </w:r>
      <w:r>
        <w:rPr>
          <w:bCs/>
          <w:sz w:val="20"/>
        </w:rPr>
        <w:t>ctory. Partendo dal nodo cliente al quale sono destinate le informazioni</w:t>
      </w:r>
      <w:r w:rsidRPr="00EE77F3">
        <w:rPr>
          <w:bCs/>
          <w:sz w:val="20"/>
        </w:rPr>
        <w:t xml:space="preserve">, l’indirizzo di erogazione viene reperito dal nodo Servizio avente </w:t>
      </w:r>
      <w:r w:rsidRPr="003F4259">
        <w:rPr>
          <w:sz w:val="20"/>
        </w:rPr>
        <w:t xml:space="preserve">Naming </w:t>
      </w:r>
      <w:proofErr w:type="spellStart"/>
      <w:r w:rsidRPr="003F4259">
        <w:rPr>
          <w:sz w:val="20"/>
        </w:rPr>
        <w:t>Attribute</w:t>
      </w:r>
      <w:proofErr w:type="spellEnd"/>
      <w:r w:rsidRPr="00EE77F3">
        <w:rPr>
          <w:sz w:val="20"/>
        </w:rPr>
        <w:t xml:space="preserve"> pari a </w:t>
      </w:r>
      <w:proofErr w:type="spellStart"/>
      <w:r w:rsidRPr="00EE77F3">
        <w:rPr>
          <w:sz w:val="20"/>
        </w:rPr>
        <w:t>cn</w:t>
      </w:r>
      <w:proofErr w:type="spellEnd"/>
      <w:r w:rsidRPr="00EE77F3">
        <w:rPr>
          <w:sz w:val="20"/>
        </w:rPr>
        <w:t>=</w:t>
      </w:r>
      <w:r w:rsidRPr="0032543F">
        <w:t xml:space="preserve"> </w:t>
      </w:r>
      <w:r w:rsidRPr="003F5C6E">
        <w:rPr>
          <w:b/>
          <w:sz w:val="20"/>
        </w:rPr>
        <w:t>STAT-RPT-PSD</w:t>
      </w:r>
      <w:r w:rsidRPr="0032543F">
        <w:rPr>
          <w:b/>
          <w:sz w:val="20"/>
        </w:rPr>
        <w:t xml:space="preserve"> </w:t>
      </w:r>
      <w:r>
        <w:rPr>
          <w:bCs/>
          <w:sz w:val="20"/>
        </w:rPr>
        <w:t>tra i s</w:t>
      </w:r>
      <w:r w:rsidRPr="00EE77F3">
        <w:rPr>
          <w:bCs/>
          <w:sz w:val="20"/>
        </w:rPr>
        <w:t>ervizi esposti nel profilo associato allo specifico cliente.</w:t>
      </w:r>
    </w:p>
    <w:p w14:paraId="14FD83D0" w14:textId="77777777" w:rsidR="003F5C6E" w:rsidRPr="00EE77F3" w:rsidRDefault="003F5C6E" w:rsidP="003F5C6E">
      <w:pPr>
        <w:ind w:left="0"/>
        <w:rPr>
          <w:sz w:val="20"/>
        </w:rPr>
      </w:pPr>
      <w:r w:rsidRPr="00EE77F3">
        <w:rPr>
          <w:bCs/>
          <w:sz w:val="20"/>
        </w:rPr>
        <w:t xml:space="preserve">Infine </w:t>
      </w:r>
      <w:r>
        <w:rPr>
          <w:bCs/>
          <w:sz w:val="20"/>
        </w:rPr>
        <w:t>ogni</w:t>
      </w:r>
      <w:r w:rsidRPr="00EE77F3">
        <w:rPr>
          <w:bCs/>
          <w:sz w:val="20"/>
        </w:rPr>
        <w:t xml:space="preserve"> messaggi</w:t>
      </w:r>
      <w:r>
        <w:rPr>
          <w:bCs/>
          <w:sz w:val="20"/>
        </w:rPr>
        <w:t>o</w:t>
      </w:r>
      <w:r w:rsidRPr="00EE77F3">
        <w:rPr>
          <w:bCs/>
          <w:sz w:val="20"/>
        </w:rPr>
        <w:t xml:space="preserve"> </w:t>
      </w:r>
      <w:r>
        <w:rPr>
          <w:bCs/>
          <w:sz w:val="20"/>
        </w:rPr>
        <w:t xml:space="preserve">fisico </w:t>
      </w:r>
      <w:r w:rsidRPr="00EE77F3">
        <w:rPr>
          <w:bCs/>
          <w:sz w:val="20"/>
        </w:rPr>
        <w:t>di</w:t>
      </w:r>
      <w:r>
        <w:rPr>
          <w:bCs/>
          <w:sz w:val="20"/>
        </w:rPr>
        <w:t xml:space="preserve"> stato della validazione tecnica</w:t>
      </w:r>
      <w:r w:rsidRPr="00EE77F3">
        <w:rPr>
          <w:bCs/>
          <w:sz w:val="20"/>
        </w:rPr>
        <w:t>, prodott</w:t>
      </w:r>
      <w:r>
        <w:rPr>
          <w:bCs/>
          <w:sz w:val="20"/>
        </w:rPr>
        <w:t>o</w:t>
      </w:r>
      <w:r w:rsidRPr="00EE77F3">
        <w:rPr>
          <w:bCs/>
          <w:sz w:val="20"/>
        </w:rPr>
        <w:t xml:space="preserve"> dalla Banca Proponente a seguito </w:t>
      </w:r>
      <w:r>
        <w:rPr>
          <w:bCs/>
          <w:sz w:val="20"/>
        </w:rPr>
        <w:t>della ricezione di una richiesta di servizio</w:t>
      </w:r>
      <w:r w:rsidRPr="00EE77F3">
        <w:rPr>
          <w:bCs/>
          <w:sz w:val="20"/>
        </w:rPr>
        <w:t xml:space="preserve">, </w:t>
      </w:r>
      <w:r>
        <w:rPr>
          <w:bCs/>
          <w:sz w:val="20"/>
        </w:rPr>
        <w:t>è</w:t>
      </w:r>
      <w:r w:rsidRPr="00EE77F3">
        <w:rPr>
          <w:bCs/>
          <w:sz w:val="20"/>
        </w:rPr>
        <w:t xml:space="preserve"> indirizzat</w:t>
      </w:r>
      <w:r>
        <w:rPr>
          <w:bCs/>
          <w:sz w:val="20"/>
        </w:rPr>
        <w:t>o</w:t>
      </w:r>
      <w:r w:rsidRPr="00EE77F3">
        <w:rPr>
          <w:bCs/>
          <w:sz w:val="20"/>
        </w:rPr>
        <w:t xml:space="preserve"> al</w:t>
      </w:r>
      <w:r w:rsidRPr="00EE77F3">
        <w:rPr>
          <w:b/>
          <w:bCs/>
          <w:sz w:val="20"/>
        </w:rPr>
        <w:t xml:space="preserve"> </w:t>
      </w:r>
      <w:r w:rsidRPr="00EE77F3">
        <w:rPr>
          <w:i/>
          <w:iCs/>
          <w:sz w:val="20"/>
        </w:rPr>
        <w:t>“</w:t>
      </w:r>
      <w:proofErr w:type="spellStart"/>
      <w:r w:rsidRPr="00EE77F3">
        <w:rPr>
          <w:i/>
          <w:iCs/>
          <w:sz w:val="20"/>
        </w:rPr>
        <w:t>return</w:t>
      </w:r>
      <w:proofErr w:type="spellEnd"/>
      <w:r w:rsidRPr="00EE77F3">
        <w:rPr>
          <w:i/>
          <w:iCs/>
          <w:sz w:val="20"/>
        </w:rPr>
        <w:t xml:space="preserve"> </w:t>
      </w:r>
      <w:proofErr w:type="spellStart"/>
      <w:r w:rsidRPr="00EE77F3">
        <w:rPr>
          <w:i/>
          <w:iCs/>
          <w:sz w:val="20"/>
        </w:rPr>
        <w:t>address</w:t>
      </w:r>
      <w:proofErr w:type="spellEnd"/>
      <w:r w:rsidRPr="00EE77F3">
        <w:rPr>
          <w:sz w:val="20"/>
        </w:rPr>
        <w:t>” indicato nell’</w:t>
      </w:r>
      <w:proofErr w:type="spellStart"/>
      <w:r w:rsidRPr="00EE77F3">
        <w:rPr>
          <w:sz w:val="20"/>
        </w:rPr>
        <w:t>header</w:t>
      </w:r>
      <w:proofErr w:type="spellEnd"/>
      <w:r w:rsidRPr="00EE77F3">
        <w:rPr>
          <w:sz w:val="20"/>
        </w:rPr>
        <w:t xml:space="preserve"> di tratta </w:t>
      </w:r>
      <w:r>
        <w:rPr>
          <w:sz w:val="20"/>
        </w:rPr>
        <w:t>della corrispondente richiesta di servizio</w:t>
      </w:r>
      <w:r w:rsidRPr="00EE77F3">
        <w:rPr>
          <w:sz w:val="20"/>
        </w:rPr>
        <w:t>.</w:t>
      </w:r>
    </w:p>
    <w:p w14:paraId="5CB66C4C" w14:textId="77777777" w:rsidR="003F5C6E" w:rsidRPr="00EE77F3" w:rsidRDefault="003F5C6E" w:rsidP="003F5C6E">
      <w:pPr>
        <w:ind w:left="0"/>
        <w:rPr>
          <w:sz w:val="20"/>
        </w:rPr>
      </w:pPr>
      <w:r>
        <w:rPr>
          <w:sz w:val="20"/>
        </w:rPr>
        <w:t>S</w:t>
      </w:r>
      <w:r w:rsidRPr="00EE77F3">
        <w:rPr>
          <w:sz w:val="20"/>
        </w:rPr>
        <w:t>ussiste la seguente associazione tra “Service Name” e messaggi veicolati:</w:t>
      </w:r>
    </w:p>
    <w:p w14:paraId="5D65801E" w14:textId="77777777" w:rsidR="003F5C6E" w:rsidRPr="00EE77F3" w:rsidRDefault="003F5C6E" w:rsidP="003F5C6E">
      <w:pPr>
        <w:ind w:left="0"/>
        <w:rPr>
          <w:sz w:val="20"/>
        </w:rPr>
      </w:pPr>
    </w:p>
    <w:p w14:paraId="19F0D6F1" w14:textId="77777777" w:rsidR="003F5C6E" w:rsidRPr="00EE77F3" w:rsidRDefault="003F5C6E" w:rsidP="003F5C6E">
      <w:pPr>
        <w:numPr>
          <w:ilvl w:val="0"/>
          <w:numId w:val="26"/>
        </w:numPr>
        <w:rPr>
          <w:sz w:val="20"/>
        </w:rPr>
      </w:pPr>
      <w:r w:rsidRPr="00EE77F3">
        <w:rPr>
          <w:b/>
          <w:bCs/>
          <w:sz w:val="20"/>
        </w:rPr>
        <w:t>Richiest</w:t>
      </w:r>
      <w:r>
        <w:rPr>
          <w:b/>
          <w:bCs/>
          <w:sz w:val="20"/>
        </w:rPr>
        <w:t>e</w:t>
      </w:r>
      <w:r w:rsidRPr="00EE77F3">
        <w:rPr>
          <w:b/>
          <w:bCs/>
          <w:sz w:val="20"/>
        </w:rPr>
        <w:t xml:space="preserve"> di servizio:</w:t>
      </w:r>
      <w:r w:rsidRPr="00EE77F3">
        <w:rPr>
          <w:sz w:val="20"/>
        </w:rPr>
        <w:t xml:space="preserve"> “Service Name” pari a “</w:t>
      </w:r>
      <w:r w:rsidRPr="003F5C6E">
        <w:rPr>
          <w:sz w:val="20"/>
        </w:rPr>
        <w:t>STAT-RPT-PSD</w:t>
      </w:r>
      <w:r w:rsidRPr="00EE77F3">
        <w:rPr>
          <w:sz w:val="20"/>
        </w:rPr>
        <w:t>”;</w:t>
      </w:r>
    </w:p>
    <w:p w14:paraId="47729F70" w14:textId="77777777" w:rsidR="003F5C6E" w:rsidRPr="00EE77F3" w:rsidRDefault="003F5C6E" w:rsidP="003F5C6E">
      <w:pPr>
        <w:numPr>
          <w:ilvl w:val="0"/>
          <w:numId w:val="26"/>
        </w:numPr>
        <w:rPr>
          <w:sz w:val="20"/>
        </w:rPr>
      </w:pPr>
      <w:r w:rsidRPr="00EE77F3">
        <w:rPr>
          <w:b/>
          <w:bCs/>
          <w:sz w:val="20"/>
        </w:rPr>
        <w:t xml:space="preserve">Risposte applicative </w:t>
      </w:r>
      <w:r>
        <w:rPr>
          <w:b/>
          <w:bCs/>
          <w:sz w:val="20"/>
        </w:rPr>
        <w:t>di stato validazione tecnica</w:t>
      </w:r>
      <w:r w:rsidRPr="00EE77F3">
        <w:rPr>
          <w:b/>
          <w:bCs/>
          <w:sz w:val="20"/>
        </w:rPr>
        <w:t>:</w:t>
      </w:r>
      <w:r w:rsidRPr="00EE77F3">
        <w:rPr>
          <w:sz w:val="20"/>
        </w:rPr>
        <w:t xml:space="preserve"> “Service Name” pari a quello indicato nella richiesta di servizio corrispondente (“</w:t>
      </w:r>
      <w:r w:rsidRPr="003F5C6E">
        <w:rPr>
          <w:rFonts w:cs="Tahoma"/>
          <w:sz w:val="20"/>
        </w:rPr>
        <w:t>STAT-RPT-PSD</w:t>
      </w:r>
      <w:r w:rsidRPr="00EE77F3">
        <w:rPr>
          <w:sz w:val="20"/>
        </w:rPr>
        <w:t>”</w:t>
      </w:r>
      <w:r>
        <w:rPr>
          <w:sz w:val="20"/>
        </w:rPr>
        <w:t>)</w:t>
      </w:r>
    </w:p>
    <w:p w14:paraId="135B54E5" w14:textId="77777777" w:rsidR="003F5C6E" w:rsidRPr="00EE77F3" w:rsidRDefault="003F5C6E" w:rsidP="003F5C6E">
      <w:pPr>
        <w:ind w:left="0"/>
        <w:rPr>
          <w:sz w:val="20"/>
        </w:rPr>
      </w:pPr>
      <w:r w:rsidRPr="00EE77F3">
        <w:rPr>
          <w:b/>
          <w:bCs/>
          <w:sz w:val="20"/>
        </w:rPr>
        <w:t xml:space="preserve"> </w:t>
      </w:r>
      <w:r w:rsidRPr="00EE77F3">
        <w:rPr>
          <w:bCs/>
          <w:sz w:val="20"/>
        </w:rPr>
        <w:t xml:space="preserve">  </w:t>
      </w:r>
    </w:p>
    <w:p w14:paraId="31D49A6D" w14:textId="77777777" w:rsidR="003F5C6E" w:rsidRPr="00EE77F3" w:rsidRDefault="003F5C6E" w:rsidP="003F5C6E">
      <w:pPr>
        <w:ind w:left="0"/>
        <w:rPr>
          <w:sz w:val="20"/>
        </w:rPr>
      </w:pPr>
      <w:r w:rsidRPr="00EE77F3">
        <w:rPr>
          <w:sz w:val="20"/>
        </w:rPr>
        <w:t>La figura seguente illustra in modo schematico l’indiri</w:t>
      </w:r>
      <w:r>
        <w:rPr>
          <w:sz w:val="20"/>
        </w:rPr>
        <w:t>zzamento della query effettuata</w:t>
      </w:r>
      <w:r w:rsidRPr="00EE77F3">
        <w:rPr>
          <w:sz w:val="20"/>
        </w:rPr>
        <w:t xml:space="preserve"> sul Directory.</w:t>
      </w:r>
    </w:p>
    <w:p w14:paraId="44351B25" w14:textId="77777777" w:rsidR="003F5C6E" w:rsidRDefault="003F5C6E" w:rsidP="003F5C6E">
      <w:pPr>
        <w:ind w:left="0"/>
        <w:rPr>
          <w:sz w:val="22"/>
          <w:szCs w:val="22"/>
        </w:rPr>
      </w:pPr>
    </w:p>
    <w:p w14:paraId="445F2239" w14:textId="77777777" w:rsidR="003F5C6E" w:rsidRPr="00607737" w:rsidRDefault="003F5C6E" w:rsidP="00607737">
      <w:pPr>
        <w:ind w:left="0"/>
        <w:jc w:val="center"/>
        <w:rPr>
          <w:sz w:val="22"/>
          <w:szCs w:val="22"/>
        </w:rPr>
      </w:pPr>
    </w:p>
    <w:p w14:paraId="10B0BF00" w14:textId="6A996443" w:rsidR="003F5C6E" w:rsidRPr="00E51D65" w:rsidRDefault="00374AC6" w:rsidP="003F5C6E">
      <w:pPr>
        <w:keepNext/>
        <w:ind w:left="0"/>
        <w:jc w:val="center"/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12822198" wp14:editId="67F98613">
            <wp:extent cx="2190750" cy="27908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C11C1" w14:textId="563A07B8" w:rsidR="00C66B5D" w:rsidRPr="00607737" w:rsidRDefault="003F5C6E" w:rsidP="003F5C6E">
      <w:pPr>
        <w:pStyle w:val="AltriCover"/>
        <w:jc w:val="center"/>
        <w:rPr>
          <w:rFonts w:ascii="Tahoma" w:hAnsi="Tahoma" w:cs="Tahoma"/>
          <w:b/>
          <w:bCs/>
          <w:snapToGrid w:val="0"/>
          <w:sz w:val="20"/>
        </w:rPr>
      </w:pPr>
      <w:r w:rsidRPr="00607737">
        <w:rPr>
          <w:rFonts w:ascii="Tahoma" w:hAnsi="Tahoma" w:cs="Tahoma"/>
          <w:b/>
          <w:bCs/>
          <w:snapToGrid w:val="0"/>
          <w:sz w:val="20"/>
        </w:rPr>
        <w:t xml:space="preserve">Figura </w:t>
      </w:r>
      <w:r w:rsidRPr="00607737">
        <w:rPr>
          <w:rFonts w:ascii="Tahoma" w:hAnsi="Tahoma" w:cs="Tahoma"/>
          <w:b/>
          <w:bCs/>
          <w:snapToGrid w:val="0"/>
          <w:sz w:val="20"/>
        </w:rPr>
        <w:fldChar w:fldCharType="begin"/>
      </w:r>
      <w:r w:rsidRPr="00607737">
        <w:rPr>
          <w:rFonts w:ascii="Tahoma" w:hAnsi="Tahoma" w:cs="Tahoma"/>
          <w:b/>
          <w:bCs/>
          <w:snapToGrid w:val="0"/>
          <w:sz w:val="20"/>
        </w:rPr>
        <w:instrText xml:space="preserve"> SEQ Figura \* ARABIC </w:instrText>
      </w:r>
      <w:r w:rsidRPr="00607737">
        <w:rPr>
          <w:rFonts w:ascii="Tahoma" w:hAnsi="Tahoma" w:cs="Tahoma"/>
          <w:b/>
          <w:bCs/>
          <w:snapToGrid w:val="0"/>
          <w:sz w:val="20"/>
        </w:rPr>
        <w:fldChar w:fldCharType="separate"/>
      </w:r>
      <w:r w:rsidR="00DC6F7A">
        <w:rPr>
          <w:rFonts w:ascii="Tahoma" w:hAnsi="Tahoma" w:cs="Tahoma"/>
          <w:b/>
          <w:bCs/>
          <w:snapToGrid w:val="0"/>
          <w:sz w:val="20"/>
        </w:rPr>
        <w:t>2</w:t>
      </w:r>
      <w:r w:rsidRPr="00607737">
        <w:rPr>
          <w:rFonts w:ascii="Tahoma" w:hAnsi="Tahoma" w:cs="Tahoma"/>
          <w:b/>
          <w:bCs/>
          <w:snapToGrid w:val="0"/>
          <w:sz w:val="20"/>
        </w:rPr>
        <w:fldChar w:fldCharType="end"/>
      </w:r>
      <w:r w:rsidRPr="00607737">
        <w:rPr>
          <w:rFonts w:ascii="Tahoma" w:hAnsi="Tahoma" w:cs="Tahoma"/>
          <w:b/>
          <w:bCs/>
          <w:snapToGrid w:val="0"/>
          <w:sz w:val="20"/>
        </w:rPr>
        <w:t xml:space="preserve"> – Query di indirizzamento sul Directory</w:t>
      </w:r>
    </w:p>
    <w:p w14:paraId="69620023" w14:textId="77777777" w:rsidR="00C66B5D" w:rsidRDefault="00C66B5D" w:rsidP="00C66B5D">
      <w:pPr>
        <w:ind w:left="0"/>
        <w:rPr>
          <w:rFonts w:cs="Tahoma"/>
          <w:sz w:val="20"/>
          <w:highlight w:val="yellow"/>
        </w:rPr>
      </w:pPr>
    </w:p>
    <w:p w14:paraId="6FAC358C" w14:textId="77777777" w:rsidR="008D69EE" w:rsidRPr="00C41BFD" w:rsidRDefault="008D69EE" w:rsidP="00C66B5D">
      <w:pPr>
        <w:ind w:left="0"/>
        <w:rPr>
          <w:rFonts w:cs="Tahoma"/>
          <w:sz w:val="20"/>
          <w:highlight w:val="yellow"/>
        </w:rPr>
      </w:pPr>
    </w:p>
    <w:p w14:paraId="3C8F3F36" w14:textId="77777777" w:rsidR="00C66B5D" w:rsidRPr="00C41BFD" w:rsidRDefault="00C66B5D" w:rsidP="00C66B5D">
      <w:pPr>
        <w:ind w:left="0"/>
        <w:rPr>
          <w:rFonts w:cs="Tahoma"/>
          <w:sz w:val="20"/>
          <w:highlight w:val="yellow"/>
        </w:rPr>
      </w:pPr>
    </w:p>
    <w:p w14:paraId="5E78BE20" w14:textId="77777777" w:rsidR="00CC2D9B" w:rsidRPr="00C33C83" w:rsidRDefault="00CC2D9B" w:rsidP="00CC2D9B">
      <w:pPr>
        <w:pStyle w:val="Titolo3"/>
        <w:tabs>
          <w:tab w:val="clear" w:pos="720"/>
          <w:tab w:val="clear" w:pos="1151"/>
          <w:tab w:val="clear" w:pos="1644"/>
        </w:tabs>
        <w:ind w:left="426" w:hanging="437"/>
      </w:pPr>
      <w:bookmarkStart w:id="59" w:name="_Toc254770798"/>
      <w:bookmarkStart w:id="60" w:name="_Toc128491307"/>
      <w:r w:rsidRPr="00C33C83">
        <w:t>Livelli di servizio</w:t>
      </w:r>
      <w:bookmarkEnd w:id="59"/>
      <w:bookmarkEnd w:id="60"/>
    </w:p>
    <w:p w14:paraId="5922C4B7" w14:textId="77777777" w:rsidR="00CC2D9B" w:rsidRDefault="00CC2D9B" w:rsidP="00CC2D9B">
      <w:pPr>
        <w:pStyle w:val="AltriCover"/>
        <w:tabs>
          <w:tab w:val="left" w:pos="5940"/>
        </w:tabs>
        <w:rPr>
          <w:snapToGrid w:val="0"/>
        </w:rPr>
      </w:pPr>
      <w:r>
        <w:rPr>
          <w:snapToGrid w:val="0"/>
        </w:rPr>
        <w:tab/>
      </w:r>
    </w:p>
    <w:p w14:paraId="25E17A52" w14:textId="77EA0F66" w:rsidR="00CC2D9B" w:rsidRPr="00E02D55" w:rsidRDefault="00CC2D9B" w:rsidP="00CC2D9B">
      <w:pPr>
        <w:ind w:left="0"/>
        <w:rPr>
          <w:sz w:val="20"/>
        </w:rPr>
      </w:pPr>
      <w:r w:rsidRPr="00E02D55">
        <w:rPr>
          <w:sz w:val="20"/>
        </w:rPr>
        <w:t xml:space="preserve">Sulla base del </w:t>
      </w:r>
      <w:proofErr w:type="spellStart"/>
      <w:r w:rsidRPr="00E02D55">
        <w:rPr>
          <w:sz w:val="20"/>
        </w:rPr>
        <w:t>sequence</w:t>
      </w:r>
      <w:proofErr w:type="spellEnd"/>
      <w:r w:rsidRPr="00E02D55">
        <w:rPr>
          <w:sz w:val="20"/>
        </w:rPr>
        <w:t xml:space="preserve"> </w:t>
      </w:r>
      <w:proofErr w:type="spellStart"/>
      <w:r w:rsidRPr="00E02D55">
        <w:rPr>
          <w:sz w:val="20"/>
        </w:rPr>
        <w:t>diagram</w:t>
      </w:r>
      <w:proofErr w:type="spellEnd"/>
      <w:r w:rsidRPr="00E02D55">
        <w:rPr>
          <w:sz w:val="20"/>
        </w:rPr>
        <w:t xml:space="preserve"> del servizio “</w:t>
      </w:r>
      <w:r w:rsidR="00EB6AEF" w:rsidRPr="00E02D55">
        <w:rPr>
          <w:rFonts w:cs="Tahoma"/>
          <w:snapToGrid w:val="0"/>
          <w:sz w:val="20"/>
        </w:rPr>
        <w:t>Esiti ritiro effetti, bollettino bancario</w:t>
      </w:r>
      <w:del w:id="61" w:author="Silvestri Mirko" w:date="2023-02-07T14:51:00Z">
        <w:r w:rsidR="00EB6AEF" w:rsidRPr="00E02D55" w:rsidDel="00ED625E">
          <w:rPr>
            <w:rFonts w:cs="Tahoma"/>
            <w:snapToGrid w:val="0"/>
            <w:sz w:val="20"/>
          </w:rPr>
          <w:delText>, bonifico estero</w:delText>
        </w:r>
      </w:del>
      <w:r w:rsidRPr="00E02D55">
        <w:rPr>
          <w:sz w:val="20"/>
        </w:rPr>
        <w:t>” sono stati definiti gli SLA (Service Level Agreement) relativamente alle risposte applicative inviate durante tutto il processo.</w:t>
      </w:r>
    </w:p>
    <w:p w14:paraId="561E6D76" w14:textId="77777777" w:rsidR="00CC2D9B" w:rsidRPr="00E02D55" w:rsidRDefault="00CC2D9B" w:rsidP="00CC2D9B">
      <w:pPr>
        <w:ind w:left="0"/>
        <w:rPr>
          <w:sz w:val="20"/>
        </w:rPr>
      </w:pPr>
      <w:r w:rsidRPr="00E02D55">
        <w:rPr>
          <w:sz w:val="20"/>
        </w:rPr>
        <w:t xml:space="preserve">Le tempistiche in questione vengono illustrate nel </w:t>
      </w:r>
      <w:proofErr w:type="spellStart"/>
      <w:r w:rsidRPr="00E02D55">
        <w:rPr>
          <w:sz w:val="20"/>
        </w:rPr>
        <w:t>sequence</w:t>
      </w:r>
      <w:proofErr w:type="spellEnd"/>
      <w:r w:rsidRPr="00E02D55">
        <w:rPr>
          <w:sz w:val="20"/>
        </w:rPr>
        <w:t xml:space="preserve"> </w:t>
      </w:r>
      <w:proofErr w:type="spellStart"/>
      <w:r w:rsidRPr="00E02D55">
        <w:rPr>
          <w:sz w:val="20"/>
        </w:rPr>
        <w:t>diagram</w:t>
      </w:r>
      <w:proofErr w:type="spellEnd"/>
      <w:r w:rsidRPr="00E02D55">
        <w:rPr>
          <w:sz w:val="20"/>
        </w:rPr>
        <w:t xml:space="preserve"> di seguito riportato.</w:t>
      </w:r>
    </w:p>
    <w:p w14:paraId="685A2141" w14:textId="77777777" w:rsidR="00CC2D9B" w:rsidRPr="00E02D55" w:rsidRDefault="00CC2D9B" w:rsidP="00CC2D9B">
      <w:pPr>
        <w:rPr>
          <w:sz w:val="20"/>
        </w:rPr>
      </w:pPr>
    </w:p>
    <w:p w14:paraId="64BAAF33" w14:textId="57BA7A2A" w:rsidR="00CC2D9B" w:rsidRPr="00E02D55" w:rsidRDefault="00CC2D9B" w:rsidP="00CC2D9B">
      <w:pPr>
        <w:ind w:left="0"/>
        <w:jc w:val="center"/>
        <w:rPr>
          <w:noProof/>
        </w:rPr>
      </w:pPr>
      <w:r w:rsidRPr="00E02D55">
        <w:rPr>
          <w:noProof/>
        </w:rPr>
        <w:t xml:space="preserve"> </w:t>
      </w:r>
      <w:r w:rsidR="00374AC6" w:rsidRPr="00E02D55">
        <w:rPr>
          <w:noProof/>
        </w:rPr>
        <w:drawing>
          <wp:inline distT="0" distB="0" distL="0" distR="0" wp14:anchorId="254F78D2" wp14:editId="108EF786">
            <wp:extent cx="5391150" cy="178117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029A4" w14:textId="77777777" w:rsidR="00CC2D9B" w:rsidRPr="00E02D55" w:rsidRDefault="00CC2D9B" w:rsidP="00CC2D9B">
      <w:pPr>
        <w:rPr>
          <w:sz w:val="20"/>
        </w:rPr>
      </w:pPr>
    </w:p>
    <w:p w14:paraId="7AAA6AEA" w14:textId="4B5118A3" w:rsidR="00CC2D9B" w:rsidRPr="00E02D55" w:rsidRDefault="00CC2D9B" w:rsidP="00CC2D9B">
      <w:pPr>
        <w:pStyle w:val="AltriCover"/>
        <w:jc w:val="center"/>
        <w:rPr>
          <w:rFonts w:ascii="Tahoma" w:hAnsi="Tahoma" w:cs="Tahoma"/>
          <w:b/>
          <w:bCs/>
          <w:snapToGrid w:val="0"/>
          <w:sz w:val="20"/>
        </w:rPr>
      </w:pPr>
      <w:r w:rsidRPr="00E02D55">
        <w:rPr>
          <w:rFonts w:ascii="Tahoma" w:hAnsi="Tahoma" w:cs="Tahoma"/>
          <w:b/>
          <w:bCs/>
          <w:snapToGrid w:val="0"/>
          <w:sz w:val="20"/>
        </w:rPr>
        <w:t xml:space="preserve">Figura </w:t>
      </w:r>
      <w:r w:rsidRPr="00E02D55">
        <w:rPr>
          <w:rFonts w:ascii="Tahoma" w:hAnsi="Tahoma" w:cs="Tahoma"/>
          <w:b/>
          <w:bCs/>
          <w:snapToGrid w:val="0"/>
          <w:sz w:val="20"/>
        </w:rPr>
        <w:fldChar w:fldCharType="begin"/>
      </w:r>
      <w:r w:rsidRPr="00E02D55">
        <w:rPr>
          <w:rFonts w:ascii="Tahoma" w:hAnsi="Tahoma" w:cs="Tahoma"/>
          <w:b/>
          <w:bCs/>
          <w:snapToGrid w:val="0"/>
          <w:sz w:val="20"/>
        </w:rPr>
        <w:instrText xml:space="preserve"> SEQ Figura \* ARABIC </w:instrText>
      </w:r>
      <w:r w:rsidRPr="00E02D55">
        <w:rPr>
          <w:rFonts w:ascii="Tahoma" w:hAnsi="Tahoma" w:cs="Tahoma"/>
          <w:b/>
          <w:bCs/>
          <w:snapToGrid w:val="0"/>
          <w:sz w:val="20"/>
        </w:rPr>
        <w:fldChar w:fldCharType="separate"/>
      </w:r>
      <w:r w:rsidR="00DC6F7A">
        <w:rPr>
          <w:rFonts w:ascii="Tahoma" w:hAnsi="Tahoma" w:cs="Tahoma"/>
          <w:b/>
          <w:bCs/>
          <w:snapToGrid w:val="0"/>
          <w:sz w:val="20"/>
        </w:rPr>
        <w:t>3</w:t>
      </w:r>
      <w:r w:rsidRPr="00E02D55">
        <w:rPr>
          <w:rFonts w:ascii="Tahoma" w:hAnsi="Tahoma" w:cs="Tahoma"/>
          <w:b/>
          <w:bCs/>
          <w:snapToGrid w:val="0"/>
          <w:sz w:val="20"/>
        </w:rPr>
        <w:fldChar w:fldCharType="end"/>
      </w:r>
      <w:r w:rsidRPr="00E02D55">
        <w:rPr>
          <w:rFonts w:ascii="Tahoma" w:hAnsi="Tahoma" w:cs="Tahoma"/>
          <w:b/>
          <w:bCs/>
          <w:snapToGrid w:val="0"/>
          <w:sz w:val="20"/>
        </w:rPr>
        <w:t xml:space="preserve"> – Workflow e livelli di servizio</w:t>
      </w:r>
    </w:p>
    <w:p w14:paraId="76D49A40" w14:textId="77777777" w:rsidR="00CC2D9B" w:rsidRPr="00E02D55" w:rsidRDefault="00CC2D9B" w:rsidP="00CC2D9B">
      <w:pPr>
        <w:ind w:left="0"/>
        <w:rPr>
          <w:sz w:val="20"/>
        </w:rPr>
      </w:pPr>
    </w:p>
    <w:p w14:paraId="552E8435" w14:textId="77777777" w:rsidR="00CC2D9B" w:rsidRPr="00E02D55" w:rsidRDefault="00CC2D9B" w:rsidP="00CC2D9B">
      <w:pPr>
        <w:ind w:left="0"/>
        <w:rPr>
          <w:sz w:val="20"/>
        </w:rPr>
      </w:pPr>
      <w:r w:rsidRPr="00E02D55">
        <w:rPr>
          <w:sz w:val="20"/>
        </w:rPr>
        <w:t>La tabella che segue riepiloga i livelli di servizio definiti.</w:t>
      </w:r>
    </w:p>
    <w:p w14:paraId="7492C1F0" w14:textId="77777777" w:rsidR="00CC2D9B" w:rsidRPr="00E02D55" w:rsidRDefault="00CC2D9B" w:rsidP="00CC2D9B">
      <w:pPr>
        <w:ind w:left="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6"/>
        <w:gridCol w:w="4463"/>
        <w:gridCol w:w="2679"/>
      </w:tblGrid>
      <w:tr w:rsidR="00CC2D9B" w:rsidRPr="004A5107" w14:paraId="01E4F151" w14:textId="77777777" w:rsidTr="004A5107">
        <w:tc>
          <w:tcPr>
            <w:tcW w:w="2518" w:type="dxa"/>
            <w:shd w:val="clear" w:color="auto" w:fill="000080"/>
          </w:tcPr>
          <w:p w14:paraId="3D27087A" w14:textId="77777777" w:rsidR="00CC2D9B" w:rsidRPr="004A5107" w:rsidRDefault="00CC2D9B" w:rsidP="004A5107">
            <w:pPr>
              <w:ind w:left="0"/>
              <w:jc w:val="center"/>
              <w:rPr>
                <w:b/>
                <w:bCs/>
                <w:sz w:val="20"/>
              </w:rPr>
            </w:pPr>
            <w:r w:rsidRPr="004A5107">
              <w:rPr>
                <w:b/>
                <w:bCs/>
                <w:sz w:val="20"/>
              </w:rPr>
              <w:t>Intervallo</w:t>
            </w:r>
          </w:p>
        </w:tc>
        <w:tc>
          <w:tcPr>
            <w:tcW w:w="4536" w:type="dxa"/>
            <w:shd w:val="clear" w:color="auto" w:fill="000080"/>
          </w:tcPr>
          <w:p w14:paraId="1D7D0691" w14:textId="77777777" w:rsidR="00CC2D9B" w:rsidRPr="004A5107" w:rsidRDefault="00CC2D9B" w:rsidP="004A5107">
            <w:pPr>
              <w:ind w:left="0"/>
              <w:jc w:val="center"/>
              <w:rPr>
                <w:b/>
                <w:bCs/>
                <w:sz w:val="20"/>
              </w:rPr>
            </w:pPr>
            <w:r w:rsidRPr="004A5107">
              <w:rPr>
                <w:b/>
                <w:bCs/>
                <w:sz w:val="20"/>
              </w:rPr>
              <w:t>Descrizione</w:t>
            </w:r>
          </w:p>
        </w:tc>
        <w:tc>
          <w:tcPr>
            <w:tcW w:w="2724" w:type="dxa"/>
            <w:shd w:val="clear" w:color="auto" w:fill="000080"/>
          </w:tcPr>
          <w:p w14:paraId="60719EC6" w14:textId="77777777" w:rsidR="00CC2D9B" w:rsidRPr="004A5107" w:rsidRDefault="00CC2D9B" w:rsidP="004A5107">
            <w:pPr>
              <w:ind w:left="0"/>
              <w:jc w:val="center"/>
              <w:rPr>
                <w:b/>
                <w:bCs/>
                <w:sz w:val="20"/>
              </w:rPr>
            </w:pPr>
            <w:r w:rsidRPr="004A5107">
              <w:rPr>
                <w:b/>
                <w:bCs/>
                <w:sz w:val="20"/>
              </w:rPr>
              <w:t>Valore</w:t>
            </w:r>
          </w:p>
        </w:tc>
      </w:tr>
      <w:tr w:rsidR="00CC2D9B" w:rsidRPr="004A5107" w14:paraId="2C5819C4" w14:textId="77777777" w:rsidTr="004A5107">
        <w:tc>
          <w:tcPr>
            <w:tcW w:w="2518" w:type="dxa"/>
            <w:shd w:val="clear" w:color="auto" w:fill="auto"/>
          </w:tcPr>
          <w:p w14:paraId="470A6CAB" w14:textId="77777777" w:rsidR="00CC2D9B" w:rsidRPr="004A5107" w:rsidRDefault="00CC2D9B" w:rsidP="004A5107">
            <w:pPr>
              <w:ind w:left="0"/>
              <w:jc w:val="center"/>
              <w:rPr>
                <w:sz w:val="20"/>
              </w:rPr>
            </w:pPr>
            <w:r w:rsidRPr="004A5107">
              <w:rPr>
                <w:rFonts w:cs="Tahoma"/>
                <w:sz w:val="20"/>
              </w:rPr>
              <w:t>∆</w:t>
            </w:r>
            <w:r w:rsidRPr="004A5107">
              <w:rPr>
                <w:sz w:val="20"/>
              </w:rPr>
              <w:t>T</w:t>
            </w:r>
            <w:r w:rsidRPr="004A5107">
              <w:rPr>
                <w:sz w:val="20"/>
                <w:vertAlign w:val="subscript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75F7B775" w14:textId="77777777" w:rsidR="00CC2D9B" w:rsidRPr="004A5107" w:rsidRDefault="00CC2D9B" w:rsidP="004A5107">
            <w:pPr>
              <w:ind w:left="0"/>
              <w:rPr>
                <w:sz w:val="20"/>
              </w:rPr>
            </w:pPr>
            <w:r w:rsidRPr="004A5107">
              <w:rPr>
                <w:sz w:val="20"/>
              </w:rPr>
              <w:t>Intervallo tra la ricezione di una richiesta di servizio e l’invio del corrispondente messaggio di risposta applicativa</w:t>
            </w:r>
          </w:p>
        </w:tc>
        <w:tc>
          <w:tcPr>
            <w:tcW w:w="2724" w:type="dxa"/>
            <w:shd w:val="clear" w:color="auto" w:fill="auto"/>
          </w:tcPr>
          <w:p w14:paraId="3B460475" w14:textId="77777777" w:rsidR="00CC2D9B" w:rsidRPr="004A5107" w:rsidRDefault="00CC2D9B" w:rsidP="004A5107">
            <w:pPr>
              <w:ind w:left="0"/>
              <w:jc w:val="center"/>
              <w:rPr>
                <w:sz w:val="20"/>
              </w:rPr>
            </w:pPr>
            <w:r w:rsidRPr="004A5107">
              <w:rPr>
                <w:sz w:val="20"/>
              </w:rPr>
              <w:t>1 ora (max)</w:t>
            </w:r>
          </w:p>
          <w:p w14:paraId="0825C736" w14:textId="77777777" w:rsidR="00CC2D9B" w:rsidRPr="004A5107" w:rsidRDefault="00CC2D9B" w:rsidP="004A5107">
            <w:pPr>
              <w:ind w:left="0"/>
              <w:rPr>
                <w:sz w:val="20"/>
              </w:rPr>
            </w:pPr>
          </w:p>
        </w:tc>
      </w:tr>
    </w:tbl>
    <w:p w14:paraId="4AE1420E" w14:textId="77777777" w:rsidR="00CC2D9B" w:rsidRDefault="00CC2D9B" w:rsidP="00CC2D9B">
      <w:pPr>
        <w:ind w:left="0"/>
        <w:rPr>
          <w:sz w:val="20"/>
        </w:rPr>
      </w:pPr>
    </w:p>
    <w:p w14:paraId="3EAFE25C" w14:textId="77777777" w:rsidR="00CC2D9B" w:rsidRDefault="00CC2D9B" w:rsidP="00CC2D9B">
      <w:pPr>
        <w:pStyle w:val="AltriCover"/>
        <w:rPr>
          <w:rFonts w:ascii="Tahoma" w:hAnsi="Tahoma" w:cs="Tahoma"/>
          <w:snapToGrid w:val="0"/>
          <w:sz w:val="22"/>
          <w:szCs w:val="22"/>
        </w:rPr>
      </w:pPr>
    </w:p>
    <w:p w14:paraId="7C8BC400" w14:textId="77777777" w:rsidR="00CC2D9B" w:rsidRDefault="00CC2D9B" w:rsidP="00CC2D9B">
      <w:pPr>
        <w:pStyle w:val="AltriCover"/>
        <w:rPr>
          <w:rFonts w:ascii="Tahoma" w:hAnsi="Tahoma" w:cs="Tahoma"/>
          <w:snapToGrid w:val="0"/>
          <w:sz w:val="22"/>
          <w:szCs w:val="22"/>
        </w:rPr>
      </w:pPr>
    </w:p>
    <w:p w14:paraId="18EB3960" w14:textId="77777777" w:rsidR="00CC2D9B" w:rsidRPr="002B2DF5" w:rsidRDefault="00CC2D9B" w:rsidP="0024449B">
      <w:pPr>
        <w:pStyle w:val="Titolo2"/>
      </w:pPr>
      <w:r>
        <w:lastRenderedPageBreak/>
        <w:tab/>
      </w:r>
      <w:bookmarkStart w:id="62" w:name="_Toc254770799"/>
      <w:bookmarkStart w:id="63" w:name="_Toc128491308"/>
      <w:r>
        <w:t>Firma digitale</w:t>
      </w:r>
      <w:bookmarkEnd w:id="62"/>
      <w:bookmarkEnd w:id="63"/>
    </w:p>
    <w:p w14:paraId="1304D7A4" w14:textId="77777777" w:rsidR="00CC2D9B" w:rsidRDefault="00CC2D9B" w:rsidP="00CC2D9B">
      <w:pPr>
        <w:pStyle w:val="AltriCover"/>
        <w:rPr>
          <w:snapToGrid w:val="0"/>
        </w:rPr>
      </w:pPr>
    </w:p>
    <w:p w14:paraId="3BD17829" w14:textId="77777777" w:rsidR="00CC2D9B" w:rsidRPr="00E02D55" w:rsidRDefault="00CC2D9B" w:rsidP="00CC2D9B">
      <w:pPr>
        <w:ind w:left="0"/>
        <w:rPr>
          <w:sz w:val="20"/>
        </w:rPr>
      </w:pPr>
      <w:r w:rsidRPr="00E02D55">
        <w:rPr>
          <w:bCs/>
          <w:sz w:val="20"/>
        </w:rPr>
        <w:t>Questo servizio può essere assistito da firma digitale</w:t>
      </w:r>
      <w:r w:rsidR="00E02D55" w:rsidRPr="00E02D55">
        <w:rPr>
          <w:bCs/>
          <w:sz w:val="20"/>
        </w:rPr>
        <w:t xml:space="preserve"> secondo le modalità descritte nel </w:t>
      </w:r>
      <w:r w:rsidRPr="00E02D55">
        <w:rPr>
          <w:sz w:val="20"/>
        </w:rPr>
        <w:t>documento “FIRMA-MO-</w:t>
      </w:r>
      <w:smartTag w:uri="urn:schemas-microsoft-com:office:smarttags" w:element="metricconverter">
        <w:smartTagPr>
          <w:attr w:name="ProductID" w:val="001”"/>
        </w:smartTagPr>
        <w:r w:rsidRPr="00E02D55">
          <w:rPr>
            <w:sz w:val="20"/>
          </w:rPr>
          <w:t>001”</w:t>
        </w:r>
      </w:smartTag>
      <w:r w:rsidRPr="00E02D55">
        <w:rPr>
          <w:sz w:val="20"/>
        </w:rPr>
        <w:t xml:space="preserve"> in vigore alla data.</w:t>
      </w:r>
    </w:p>
    <w:p w14:paraId="6DFB7E9B" w14:textId="77777777" w:rsidR="00E02D55" w:rsidRPr="00E02D55" w:rsidRDefault="00E02D55" w:rsidP="00CC2D9B">
      <w:pPr>
        <w:ind w:left="0"/>
        <w:rPr>
          <w:bCs/>
          <w:sz w:val="20"/>
        </w:rPr>
      </w:pPr>
      <w:r w:rsidRPr="00E02D55">
        <w:rPr>
          <w:sz w:val="20"/>
        </w:rPr>
        <w:t xml:space="preserve">La firma digitale può essere apposta in modalità facoltativa sui soli messaggi logici di esito. </w:t>
      </w:r>
    </w:p>
    <w:p w14:paraId="6434E59C" w14:textId="77777777" w:rsidR="00C66B5D" w:rsidRPr="00C41BFD" w:rsidRDefault="00C66B5D" w:rsidP="00C66B5D">
      <w:pPr>
        <w:ind w:left="0"/>
        <w:rPr>
          <w:rFonts w:cs="Tahoma"/>
          <w:sz w:val="20"/>
          <w:highlight w:val="yellow"/>
        </w:rPr>
      </w:pPr>
    </w:p>
    <w:p w14:paraId="5C5981B0" w14:textId="77777777" w:rsidR="00EB6AEF" w:rsidRPr="00C63ACE" w:rsidRDefault="00EB6AEF" w:rsidP="00EB6AEF">
      <w:pPr>
        <w:pStyle w:val="AltriCover"/>
        <w:rPr>
          <w:rFonts w:ascii="Tahoma" w:hAnsi="Tahoma" w:cs="Tahoma"/>
          <w:snapToGrid w:val="0"/>
          <w:sz w:val="22"/>
          <w:szCs w:val="22"/>
        </w:rPr>
      </w:pPr>
    </w:p>
    <w:p w14:paraId="70D12BFB" w14:textId="77777777" w:rsidR="00EB6AEF" w:rsidRPr="00C33C83" w:rsidRDefault="00EB6AEF" w:rsidP="0024449B">
      <w:pPr>
        <w:pStyle w:val="Titolo2"/>
      </w:pPr>
      <w:r>
        <w:tab/>
      </w:r>
      <w:bookmarkStart w:id="64" w:name="_Toc254770800"/>
      <w:bookmarkStart w:id="65" w:name="_Toc128491309"/>
      <w:r w:rsidRPr="00C33C83">
        <w:t>Messaggistica utilizzata</w:t>
      </w:r>
      <w:bookmarkEnd w:id="64"/>
      <w:bookmarkEnd w:id="65"/>
    </w:p>
    <w:p w14:paraId="23911D5E" w14:textId="77777777" w:rsidR="00EB6AEF" w:rsidRDefault="00EB6AEF" w:rsidP="00EB6AEF">
      <w:pPr>
        <w:pStyle w:val="AltriCover"/>
        <w:rPr>
          <w:snapToGrid w:val="0"/>
        </w:rPr>
      </w:pPr>
    </w:p>
    <w:p w14:paraId="11206941" w14:textId="77777777" w:rsidR="00DA386C" w:rsidRDefault="00DA386C" w:rsidP="00DA386C">
      <w:pPr>
        <w:ind w:left="0"/>
        <w:rPr>
          <w:sz w:val="20"/>
        </w:rPr>
      </w:pPr>
      <w:r w:rsidRPr="00D53CCA">
        <w:rPr>
          <w:sz w:val="20"/>
        </w:rPr>
        <w:t xml:space="preserve">Sulla base delle analisi condotte dai competenti Gruppo di Lavoro </w:t>
      </w:r>
      <w:smartTag w:uri="urn:schemas-microsoft-com:office:smarttags" w:element="PersonName">
        <w:smartTagPr>
          <w:attr w:name="ProductID" w:val="Business CBI"/>
        </w:smartTagPr>
        <w:r w:rsidRPr="00D53CCA">
          <w:rPr>
            <w:sz w:val="20"/>
          </w:rPr>
          <w:t>Business CBI</w:t>
        </w:r>
      </w:smartTag>
      <w:r w:rsidRPr="00D53CCA">
        <w:rPr>
          <w:sz w:val="20"/>
        </w:rPr>
        <w:t xml:space="preserve"> nonché </w:t>
      </w:r>
      <w:r>
        <w:rPr>
          <w:sz w:val="20"/>
        </w:rPr>
        <w:t>dalla apposita Task Force attivata</w:t>
      </w:r>
      <w:r w:rsidRPr="00D53CCA">
        <w:rPr>
          <w:sz w:val="20"/>
        </w:rPr>
        <w:t xml:space="preserve">, sono state definite le specifiche tecniche di tracciato volte </w:t>
      </w:r>
      <w:r>
        <w:rPr>
          <w:sz w:val="20"/>
        </w:rPr>
        <w:t xml:space="preserve">a </w:t>
      </w:r>
      <w:r w:rsidRPr="00D53CCA">
        <w:rPr>
          <w:sz w:val="20"/>
        </w:rPr>
        <w:t>consentire la vei</w:t>
      </w:r>
      <w:r>
        <w:rPr>
          <w:sz w:val="20"/>
        </w:rPr>
        <w:t xml:space="preserve">colazione dei messaggi di Esito </w:t>
      </w:r>
      <w:r w:rsidRPr="00D53CCA">
        <w:rPr>
          <w:sz w:val="20"/>
        </w:rPr>
        <w:t xml:space="preserve">nell’ambito del Circuito CBI. </w:t>
      </w:r>
    </w:p>
    <w:p w14:paraId="2372AEBE" w14:textId="77777777" w:rsidR="00DA386C" w:rsidRDefault="00DA386C" w:rsidP="00DA386C">
      <w:pPr>
        <w:ind w:left="0"/>
        <w:rPr>
          <w:sz w:val="20"/>
        </w:rPr>
      </w:pPr>
    </w:p>
    <w:p w14:paraId="01A6777C" w14:textId="77777777" w:rsidR="00EB6AEF" w:rsidRPr="009567D9" w:rsidRDefault="00EB6AEF" w:rsidP="00EB6AEF">
      <w:pPr>
        <w:pStyle w:val="AltriCover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Come già precisato nei precedenti paragrafi,</w:t>
      </w:r>
      <w:r w:rsidRPr="009567D9">
        <w:rPr>
          <w:rFonts w:ascii="Tahoma" w:hAnsi="Tahoma" w:cs="Tahoma"/>
          <w:snapToGrid w:val="0"/>
          <w:sz w:val="20"/>
        </w:rPr>
        <w:t xml:space="preserve"> le tipologie di messaggi </w:t>
      </w:r>
      <w:smartTag w:uri="urn:schemas-microsoft-com:office:smarttags" w:element="PersonName">
        <w:r w:rsidRPr="009567D9">
          <w:rPr>
            <w:rFonts w:ascii="Tahoma" w:hAnsi="Tahoma" w:cs="Tahoma"/>
            <w:snapToGrid w:val="0"/>
            <w:sz w:val="20"/>
          </w:rPr>
          <w:t>sp</w:t>
        </w:r>
      </w:smartTag>
      <w:r w:rsidRPr="009567D9">
        <w:rPr>
          <w:rFonts w:ascii="Tahoma" w:hAnsi="Tahoma" w:cs="Tahoma"/>
          <w:snapToGrid w:val="0"/>
          <w:sz w:val="20"/>
        </w:rPr>
        <w:t>ecifici per l’erogazione del servizio sono i seguenti:</w:t>
      </w:r>
    </w:p>
    <w:p w14:paraId="6A4275F5" w14:textId="77777777" w:rsidR="00EB6AEF" w:rsidRPr="009567D9" w:rsidRDefault="00EB6AEF" w:rsidP="00EB6AEF">
      <w:pPr>
        <w:pStyle w:val="AltriCover"/>
        <w:rPr>
          <w:rFonts w:ascii="Tahoma" w:hAnsi="Tahoma" w:cs="Tahoma"/>
          <w:snapToGrid w:val="0"/>
          <w:sz w:val="20"/>
        </w:rPr>
      </w:pPr>
    </w:p>
    <w:p w14:paraId="12B434C4" w14:textId="51195243" w:rsidR="00EB6AEF" w:rsidRPr="009567D9" w:rsidRDefault="00EB6AEF" w:rsidP="00EB6AEF">
      <w:pPr>
        <w:pStyle w:val="AltriCover"/>
        <w:numPr>
          <w:ilvl w:val="0"/>
          <w:numId w:val="27"/>
        </w:numPr>
        <w:rPr>
          <w:rFonts w:ascii="Tahoma" w:hAnsi="Tahoma" w:cs="Tahoma"/>
          <w:snapToGrid w:val="0"/>
          <w:sz w:val="20"/>
        </w:rPr>
      </w:pPr>
      <w:r w:rsidRPr="00EB6AEF">
        <w:rPr>
          <w:rFonts w:ascii="Tahoma" w:hAnsi="Tahoma" w:cs="Tahoma"/>
          <w:snapToGrid w:val="0"/>
          <w:sz w:val="20"/>
        </w:rPr>
        <w:t>Esiti ritiro effetti, bollettino bancario</w:t>
      </w:r>
      <w:del w:id="66" w:author="Silvestri Mirko" w:date="2023-02-27T16:58:00Z">
        <w:r w:rsidRPr="00EB6AEF" w:rsidDel="0002276E">
          <w:rPr>
            <w:rFonts w:ascii="Tahoma" w:hAnsi="Tahoma" w:cs="Tahoma"/>
            <w:snapToGrid w:val="0"/>
            <w:sz w:val="20"/>
          </w:rPr>
          <w:delText>, bonifico estero</w:delText>
        </w:r>
      </w:del>
      <w:r w:rsidRPr="00EB6AEF">
        <w:rPr>
          <w:rFonts w:ascii="Tahoma" w:hAnsi="Tahoma" w:cs="Tahoma"/>
          <w:snapToGrid w:val="0"/>
          <w:sz w:val="20"/>
        </w:rPr>
        <w:t xml:space="preserve"> </w:t>
      </w:r>
      <w:r w:rsidRPr="009567D9">
        <w:rPr>
          <w:rFonts w:ascii="Tahoma" w:hAnsi="Tahoma" w:cs="Tahoma"/>
          <w:snapToGrid w:val="0"/>
          <w:sz w:val="20"/>
        </w:rPr>
        <w:t xml:space="preserve">– </w:t>
      </w:r>
      <w:r>
        <w:rPr>
          <w:rFonts w:ascii="Tahoma" w:hAnsi="Tahoma" w:cs="Tahoma"/>
          <w:snapToGrid w:val="0"/>
          <w:sz w:val="20"/>
        </w:rPr>
        <w:t>Messaggio di Richiesta Servizio</w:t>
      </w:r>
      <w:r w:rsidRPr="009567D9">
        <w:rPr>
          <w:rFonts w:ascii="Tahoma" w:hAnsi="Tahoma" w:cs="Tahoma"/>
          <w:snapToGrid w:val="0"/>
          <w:sz w:val="20"/>
        </w:rPr>
        <w:t xml:space="preserve"> (richiesta servizio); </w:t>
      </w:r>
    </w:p>
    <w:p w14:paraId="2658EC57" w14:textId="7DADBF96" w:rsidR="00EB6AEF" w:rsidRPr="009567D9" w:rsidRDefault="00EB6AEF" w:rsidP="00EB6AEF">
      <w:pPr>
        <w:pStyle w:val="AltriCover"/>
        <w:numPr>
          <w:ilvl w:val="0"/>
          <w:numId w:val="27"/>
        </w:numPr>
        <w:rPr>
          <w:rFonts w:ascii="Tahoma" w:hAnsi="Tahoma" w:cs="Tahoma"/>
          <w:snapToGrid w:val="0"/>
          <w:sz w:val="20"/>
        </w:rPr>
      </w:pPr>
      <w:r w:rsidRPr="00EB6AEF">
        <w:rPr>
          <w:rFonts w:ascii="Tahoma" w:hAnsi="Tahoma" w:cs="Tahoma"/>
          <w:snapToGrid w:val="0"/>
          <w:sz w:val="20"/>
        </w:rPr>
        <w:t>Esiti ritiro effetti, bollettino bancario</w:t>
      </w:r>
      <w:del w:id="67" w:author="Silvestri Mirko" w:date="2023-02-27T16:58:00Z">
        <w:r w:rsidRPr="00EB6AEF" w:rsidDel="0002276E">
          <w:rPr>
            <w:rFonts w:ascii="Tahoma" w:hAnsi="Tahoma" w:cs="Tahoma"/>
            <w:snapToGrid w:val="0"/>
            <w:sz w:val="20"/>
          </w:rPr>
          <w:delText>, bonifico estero</w:delText>
        </w:r>
      </w:del>
      <w:r>
        <w:rPr>
          <w:rFonts w:ascii="Tahoma" w:hAnsi="Tahoma" w:cs="Tahoma"/>
          <w:snapToGrid w:val="0"/>
          <w:sz w:val="20"/>
        </w:rPr>
        <w:t xml:space="preserve"> </w:t>
      </w:r>
      <w:r w:rsidRPr="009567D9">
        <w:rPr>
          <w:rFonts w:ascii="Tahoma" w:hAnsi="Tahoma" w:cs="Tahoma"/>
          <w:snapToGrid w:val="0"/>
          <w:sz w:val="20"/>
        </w:rPr>
        <w:t xml:space="preserve">– </w:t>
      </w:r>
      <w:r>
        <w:rPr>
          <w:rFonts w:ascii="Tahoma" w:hAnsi="Tahoma" w:cs="Tahoma"/>
          <w:snapToGrid w:val="0"/>
          <w:sz w:val="20"/>
        </w:rPr>
        <w:t>Messaggio di stato della validazione tecnica</w:t>
      </w:r>
      <w:r w:rsidRPr="009567D9">
        <w:rPr>
          <w:rFonts w:ascii="Tahoma" w:hAnsi="Tahoma" w:cs="Tahoma"/>
          <w:snapToGrid w:val="0"/>
          <w:sz w:val="20"/>
        </w:rPr>
        <w:t xml:space="preserve"> (risposta applicativa);</w:t>
      </w:r>
    </w:p>
    <w:p w14:paraId="3C6F94BB" w14:textId="77777777" w:rsidR="00EB6AEF" w:rsidRPr="009567D9" w:rsidRDefault="00EB6AEF" w:rsidP="00EB6AEF">
      <w:pPr>
        <w:pStyle w:val="AltriCover"/>
        <w:rPr>
          <w:snapToGrid w:val="0"/>
          <w:sz w:val="20"/>
        </w:rPr>
      </w:pPr>
    </w:p>
    <w:p w14:paraId="1FA99C95" w14:textId="77777777" w:rsidR="00EB6AEF" w:rsidRPr="009567D9" w:rsidRDefault="00EB6AEF" w:rsidP="00EB6AEF">
      <w:pPr>
        <w:pStyle w:val="AltriCover"/>
        <w:rPr>
          <w:rFonts w:ascii="Tahoma" w:hAnsi="Tahoma" w:cs="Tahoma"/>
          <w:snapToGrid w:val="0"/>
          <w:sz w:val="20"/>
        </w:rPr>
      </w:pPr>
      <w:r w:rsidRPr="009567D9">
        <w:rPr>
          <w:rFonts w:ascii="Tahoma" w:hAnsi="Tahoma" w:cs="Tahoma"/>
          <w:snapToGrid w:val="0"/>
          <w:sz w:val="20"/>
        </w:rPr>
        <w:t>Nel seguito del documento verrà spesso fatto riferimento a specifici tag presenti nei messaggi, al fine di descriverne puntualmente le funzionalità offerte.</w:t>
      </w:r>
    </w:p>
    <w:p w14:paraId="48E8C104" w14:textId="77777777" w:rsidR="00EB6AEF" w:rsidRPr="004543D8" w:rsidRDefault="00EB6AEF" w:rsidP="00EB6AEF">
      <w:pPr>
        <w:pStyle w:val="AltriCover"/>
        <w:rPr>
          <w:rFonts w:ascii="Tahoma" w:hAnsi="Tahoma" w:cs="Tahoma"/>
          <w:snapToGrid w:val="0"/>
          <w:sz w:val="20"/>
        </w:rPr>
      </w:pPr>
      <w:r w:rsidRPr="004543D8">
        <w:rPr>
          <w:rFonts w:ascii="Tahoma" w:hAnsi="Tahoma" w:cs="Tahoma"/>
          <w:snapToGrid w:val="0"/>
          <w:sz w:val="20"/>
        </w:rPr>
        <w:t>Per una descrizione dettagliata dei tracciati si rimanda ai seguenti documenti excel, nei quali sono tra l’altro dettagliate eventuali regole applicative di controllo associate ad ogni singolo campo:</w:t>
      </w:r>
    </w:p>
    <w:p w14:paraId="24419BD5" w14:textId="77777777" w:rsidR="00EB6AEF" w:rsidRPr="004543D8" w:rsidRDefault="00EB6AEF" w:rsidP="00EB6AEF">
      <w:pPr>
        <w:pStyle w:val="AltriCover"/>
        <w:rPr>
          <w:rFonts w:ascii="Tahoma" w:hAnsi="Tahoma" w:cs="Tahoma"/>
          <w:snapToGrid w:val="0"/>
          <w:sz w:val="20"/>
        </w:rPr>
      </w:pPr>
    </w:p>
    <w:p w14:paraId="04040B01" w14:textId="77777777" w:rsidR="00EB6AEF" w:rsidRDefault="00EB6AEF" w:rsidP="00EB6AEF">
      <w:pPr>
        <w:pStyle w:val="AltriCover"/>
        <w:numPr>
          <w:ilvl w:val="0"/>
          <w:numId w:val="28"/>
        </w:numPr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STPSD-ST-001 CBIStsRptPsdReq</w:t>
      </w:r>
    </w:p>
    <w:p w14:paraId="2A26E9ED" w14:textId="2808EB2A" w:rsidR="00EB6AEF" w:rsidRPr="00AE336C" w:rsidRDefault="00EB6AEF" w:rsidP="00EB6AEF">
      <w:pPr>
        <w:pStyle w:val="AltriCover"/>
        <w:numPr>
          <w:ilvl w:val="0"/>
          <w:numId w:val="28"/>
        </w:numPr>
        <w:rPr>
          <w:rFonts w:ascii="Tahoma" w:hAnsi="Tahoma" w:cs="Tahoma"/>
          <w:snapToGrid w:val="0"/>
          <w:sz w:val="20"/>
          <w:lang w:val="en-GB"/>
        </w:rPr>
      </w:pPr>
      <w:r w:rsidRPr="00EB6AEF">
        <w:rPr>
          <w:rFonts w:ascii="Tahoma" w:hAnsi="Tahoma" w:cs="Tahoma"/>
          <w:snapToGrid w:val="0"/>
          <w:sz w:val="20"/>
          <w:lang w:val="en-GB"/>
        </w:rPr>
        <w:t>STPSD-ST-002</w:t>
      </w:r>
      <w:r w:rsidR="0002276E">
        <w:rPr>
          <w:rFonts w:ascii="Tahoma" w:hAnsi="Tahoma" w:cs="Tahoma"/>
          <w:snapToGrid w:val="0"/>
          <w:sz w:val="20"/>
          <w:lang w:val="en-GB"/>
        </w:rPr>
        <w:t xml:space="preserve"> </w:t>
      </w:r>
      <w:r w:rsidRPr="00EB6AEF">
        <w:rPr>
          <w:rFonts w:ascii="Tahoma" w:hAnsi="Tahoma" w:cs="Tahoma"/>
          <w:snapToGrid w:val="0"/>
          <w:sz w:val="20"/>
          <w:lang w:val="en-GB"/>
        </w:rPr>
        <w:t>CBIStsRptPsdTechValSts</w:t>
      </w:r>
    </w:p>
    <w:p w14:paraId="31E8E44B" w14:textId="77777777" w:rsidR="00EB6AEF" w:rsidRPr="004543D8" w:rsidRDefault="00EB6AEF" w:rsidP="00EB6AEF">
      <w:pPr>
        <w:pStyle w:val="AltriCover"/>
        <w:rPr>
          <w:rFonts w:ascii="Tahoma" w:hAnsi="Tahoma" w:cs="Tahoma"/>
          <w:snapToGrid w:val="0"/>
          <w:sz w:val="20"/>
          <w:lang w:val="en-GB"/>
        </w:rPr>
      </w:pPr>
    </w:p>
    <w:p w14:paraId="4E8AD7C1" w14:textId="77777777" w:rsidR="00EB6AEF" w:rsidRPr="00186EE7" w:rsidRDefault="00EB6AEF" w:rsidP="00EB6AEF">
      <w:pPr>
        <w:pStyle w:val="AltriCover"/>
        <w:rPr>
          <w:rFonts w:ascii="Tahoma" w:hAnsi="Tahoma" w:cs="Tahoma"/>
          <w:snapToGrid w:val="0"/>
          <w:sz w:val="20"/>
        </w:rPr>
      </w:pPr>
      <w:r w:rsidRPr="00186EE7">
        <w:rPr>
          <w:rFonts w:ascii="Tahoma" w:hAnsi="Tahoma" w:cs="Tahoma"/>
          <w:snapToGrid w:val="0"/>
          <w:sz w:val="20"/>
        </w:rPr>
        <w:t>Le caratteristiche principali dei due messaggi sono riassunte nella seguente tabella.</w:t>
      </w:r>
    </w:p>
    <w:p w14:paraId="3F83DE08" w14:textId="77777777" w:rsidR="00EB6AEF" w:rsidRDefault="00EB6AEF" w:rsidP="00EB6AEF">
      <w:pPr>
        <w:pStyle w:val="AltriCover"/>
        <w:rPr>
          <w:rFonts w:ascii="Tahoma" w:hAnsi="Tahoma" w:cs="Tahoma"/>
          <w:snapToGrid w:val="0"/>
          <w:sz w:val="20"/>
        </w:rPr>
      </w:pPr>
    </w:p>
    <w:p w14:paraId="40E9A75B" w14:textId="77777777" w:rsidR="00EB6AEF" w:rsidRPr="00186EE7" w:rsidRDefault="00EB6AEF" w:rsidP="00EB6AEF">
      <w:pPr>
        <w:pStyle w:val="AltriCover"/>
        <w:rPr>
          <w:rFonts w:ascii="Tahoma" w:hAnsi="Tahoma" w:cs="Tahoma"/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6"/>
        <w:gridCol w:w="3501"/>
        <w:gridCol w:w="3361"/>
      </w:tblGrid>
      <w:tr w:rsidR="00EB6AEF" w:rsidRPr="00BF192D" w14:paraId="73FB0874" w14:textId="77777777" w:rsidTr="002C16ED">
        <w:tc>
          <w:tcPr>
            <w:tcW w:w="9747" w:type="dxa"/>
            <w:gridSpan w:val="3"/>
            <w:shd w:val="clear" w:color="auto" w:fill="000080"/>
          </w:tcPr>
          <w:p w14:paraId="5EC62EB7" w14:textId="77777777" w:rsidR="00EB6AEF" w:rsidRPr="00BF192D" w:rsidRDefault="00EB6AEF" w:rsidP="002C16ED">
            <w:pPr>
              <w:pStyle w:val="AltriCover"/>
              <w:jc w:val="center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b/>
                <w:snapToGrid w:val="0"/>
                <w:sz w:val="20"/>
              </w:rPr>
              <w:t xml:space="preserve">Richiesta </w:t>
            </w:r>
            <w:r>
              <w:rPr>
                <w:rFonts w:ascii="Tahoma" w:hAnsi="Tahoma" w:cs="Tahoma"/>
                <w:b/>
                <w:snapToGrid w:val="0"/>
                <w:sz w:val="20"/>
              </w:rPr>
              <w:t>servizio</w:t>
            </w:r>
            <w:r w:rsidRPr="00AA59F7">
              <w:rPr>
                <w:rFonts w:ascii="Tahoma" w:hAnsi="Tahoma" w:cs="Tahoma"/>
                <w:b/>
                <w:snapToGrid w:val="0"/>
                <w:sz w:val="20"/>
              </w:rPr>
              <w:t xml:space="preserve"> – Risposta applicativa</w:t>
            </w:r>
          </w:p>
        </w:tc>
      </w:tr>
      <w:tr w:rsidR="00EB6AEF" w:rsidRPr="00BF192D" w14:paraId="60C9A0E2" w14:textId="77777777" w:rsidTr="002C16ED">
        <w:tc>
          <w:tcPr>
            <w:tcW w:w="2802" w:type="dxa"/>
            <w:shd w:val="clear" w:color="auto" w:fill="E6E6E6"/>
          </w:tcPr>
          <w:p w14:paraId="00805284" w14:textId="77777777" w:rsidR="00EB6AEF" w:rsidRPr="00332087" w:rsidRDefault="00EB6AEF" w:rsidP="002C16ED">
            <w:pPr>
              <w:pStyle w:val="AltriCover"/>
              <w:rPr>
                <w:rFonts w:ascii="Tahoma" w:hAnsi="Tahoma" w:cs="Tahoma"/>
                <w:b/>
                <w:snapToGrid w:val="0"/>
                <w:sz w:val="20"/>
              </w:rPr>
            </w:pPr>
            <w:r w:rsidRPr="00332087">
              <w:rPr>
                <w:rFonts w:ascii="Tahoma" w:hAnsi="Tahoma" w:cs="Tahoma"/>
                <w:b/>
                <w:snapToGrid w:val="0"/>
                <w:sz w:val="20"/>
              </w:rPr>
              <w:t>Messaggio</w:t>
            </w:r>
            <w:r w:rsidRPr="00332087" w:rsidDel="00602ED2">
              <w:rPr>
                <w:rFonts w:ascii="Tahoma" w:hAnsi="Tahoma" w:cs="Tahoma"/>
                <w:b/>
                <w:snapToGrid w:val="0"/>
                <w:sz w:val="20"/>
              </w:rPr>
              <w:t xml:space="preserve"> </w:t>
            </w:r>
          </w:p>
        </w:tc>
        <w:tc>
          <w:tcPr>
            <w:tcW w:w="3543" w:type="dxa"/>
          </w:tcPr>
          <w:p w14:paraId="55EA358B" w14:textId="77777777" w:rsidR="00EB6AEF" w:rsidRPr="00332087" w:rsidDel="00602ED2" w:rsidRDefault="00EB6AEF" w:rsidP="002C16ED">
            <w:pPr>
              <w:pStyle w:val="AltriCover"/>
              <w:rPr>
                <w:rFonts w:ascii="Tahoma" w:hAnsi="Tahoma" w:cs="Tahoma"/>
                <w:b/>
                <w:snapToGrid w:val="0"/>
                <w:sz w:val="20"/>
              </w:rPr>
            </w:pPr>
            <w:r>
              <w:rPr>
                <w:rFonts w:ascii="Tahoma" w:hAnsi="Tahoma" w:cs="Tahoma"/>
                <w:b/>
                <w:snapToGrid w:val="0"/>
                <w:sz w:val="20"/>
              </w:rPr>
              <w:t>Invio informazioni</w:t>
            </w:r>
            <w:r w:rsidRPr="00332087">
              <w:rPr>
                <w:rFonts w:ascii="Tahoma" w:hAnsi="Tahoma" w:cs="Tahoma"/>
                <w:b/>
                <w:snapToGrid w:val="0"/>
                <w:sz w:val="20"/>
              </w:rPr>
              <w:t xml:space="preserve"> </w:t>
            </w:r>
            <w:r w:rsidRPr="00332087">
              <w:rPr>
                <w:rFonts w:ascii="Tahoma" w:hAnsi="Tahoma" w:cs="Tahoma"/>
                <w:b/>
                <w:snapToGrid w:val="0"/>
                <w:color w:val="FF0000"/>
                <w:sz w:val="20"/>
              </w:rPr>
              <w:t>(1)</w:t>
            </w:r>
          </w:p>
        </w:tc>
        <w:tc>
          <w:tcPr>
            <w:tcW w:w="3402" w:type="dxa"/>
          </w:tcPr>
          <w:p w14:paraId="1514FA0E" w14:textId="77777777" w:rsidR="00EB6AEF" w:rsidRPr="00332087" w:rsidRDefault="00EB6AEF" w:rsidP="002C16ED">
            <w:pPr>
              <w:pStyle w:val="AltriCover"/>
              <w:rPr>
                <w:rFonts w:ascii="Tahoma" w:hAnsi="Tahoma" w:cs="Tahoma"/>
                <w:b/>
                <w:snapToGrid w:val="0"/>
                <w:sz w:val="20"/>
              </w:rPr>
            </w:pPr>
            <w:r w:rsidRPr="00332087">
              <w:rPr>
                <w:rFonts w:ascii="Tahoma" w:hAnsi="Tahoma" w:cs="Tahoma"/>
                <w:b/>
                <w:snapToGrid w:val="0"/>
                <w:sz w:val="20"/>
              </w:rPr>
              <w:t>Stato validazione tecnica</w:t>
            </w:r>
            <w:r w:rsidRPr="00332087" w:rsidDel="00602ED2">
              <w:rPr>
                <w:rFonts w:ascii="Tahoma" w:hAnsi="Tahoma" w:cs="Tahoma"/>
                <w:b/>
                <w:snapToGrid w:val="0"/>
                <w:sz w:val="20"/>
              </w:rPr>
              <w:t xml:space="preserve"> </w:t>
            </w:r>
            <w:r w:rsidRPr="00332087">
              <w:rPr>
                <w:rFonts w:ascii="Tahoma" w:hAnsi="Tahoma" w:cs="Tahoma"/>
                <w:b/>
                <w:snapToGrid w:val="0"/>
                <w:color w:val="FF0000"/>
                <w:sz w:val="20"/>
              </w:rPr>
              <w:t>(4)</w:t>
            </w:r>
          </w:p>
        </w:tc>
      </w:tr>
      <w:tr w:rsidR="00EB6AEF" w:rsidRPr="00BF192D" w14:paraId="2B34C6B3" w14:textId="77777777" w:rsidTr="002C16ED">
        <w:tc>
          <w:tcPr>
            <w:tcW w:w="2802" w:type="dxa"/>
            <w:shd w:val="clear" w:color="auto" w:fill="E6E6E6"/>
          </w:tcPr>
          <w:p w14:paraId="322DE7FA" w14:textId="77777777" w:rsidR="00EB6AEF" w:rsidRPr="00BF192D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>
              <w:rPr>
                <w:rFonts w:ascii="Tahoma" w:hAnsi="Tahoma" w:cs="Tahoma"/>
                <w:snapToGrid w:val="0"/>
                <w:sz w:val="20"/>
              </w:rPr>
              <w:t>Tipo</w:t>
            </w:r>
          </w:p>
        </w:tc>
        <w:tc>
          <w:tcPr>
            <w:tcW w:w="3543" w:type="dxa"/>
          </w:tcPr>
          <w:p w14:paraId="26292E8C" w14:textId="77777777" w:rsidR="00EB6AEF" w:rsidRPr="00BF192D" w:rsidDel="00602ED2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>
              <w:rPr>
                <w:rFonts w:ascii="Tahoma" w:hAnsi="Tahoma" w:cs="Tahoma"/>
                <w:snapToGrid w:val="0"/>
                <w:sz w:val="20"/>
              </w:rPr>
              <w:t>Richiesta servizio</w:t>
            </w:r>
          </w:p>
        </w:tc>
        <w:tc>
          <w:tcPr>
            <w:tcW w:w="3402" w:type="dxa"/>
          </w:tcPr>
          <w:p w14:paraId="14EB8AB4" w14:textId="77777777" w:rsidR="00EB6AEF" w:rsidRPr="00BF192D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>
              <w:rPr>
                <w:rFonts w:ascii="Tahoma" w:hAnsi="Tahoma" w:cs="Tahoma"/>
                <w:snapToGrid w:val="0"/>
                <w:sz w:val="20"/>
              </w:rPr>
              <w:t>Risposta applicativa</w:t>
            </w:r>
          </w:p>
        </w:tc>
      </w:tr>
      <w:tr w:rsidR="00EB6AEF" w:rsidRPr="00BF192D" w14:paraId="6DF0D0CB" w14:textId="77777777" w:rsidTr="002C16ED">
        <w:tc>
          <w:tcPr>
            <w:tcW w:w="2802" w:type="dxa"/>
            <w:shd w:val="clear" w:color="auto" w:fill="E6E6E6"/>
          </w:tcPr>
          <w:p w14:paraId="22B79A6B" w14:textId="77777777" w:rsidR="00EB6AEF" w:rsidRPr="00BF192D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>
              <w:rPr>
                <w:rFonts w:ascii="Tahoma" w:hAnsi="Tahoma" w:cs="Tahoma"/>
                <w:snapToGrid w:val="0"/>
                <w:sz w:val="20"/>
              </w:rPr>
              <w:t>Contenuto (messaggi logici)</w:t>
            </w:r>
          </w:p>
        </w:tc>
        <w:tc>
          <w:tcPr>
            <w:tcW w:w="3543" w:type="dxa"/>
          </w:tcPr>
          <w:p w14:paraId="78ABC918" w14:textId="77777777" w:rsidR="00EB6AEF" w:rsidRPr="00AA59F7" w:rsidDel="00602ED2" w:rsidRDefault="00EB6AEF" w:rsidP="002C16ED">
            <w:pPr>
              <w:pStyle w:val="AltriCover"/>
              <w:rPr>
                <w:rFonts w:cs="Tahoma"/>
                <w:snapToGrid w:val="0"/>
                <w:sz w:val="20"/>
              </w:rPr>
            </w:pPr>
            <w:r w:rsidRPr="00EB6AEF">
              <w:rPr>
                <w:rFonts w:ascii="Tahoma" w:hAnsi="Tahoma" w:cs="Tahoma"/>
                <w:snapToGrid w:val="0"/>
                <w:sz w:val="20"/>
              </w:rPr>
              <w:t>Esiti ritiro effetti, bollettino bancario</w:t>
            </w:r>
            <w:del w:id="68" w:author="Silvestri Mirko" w:date="2023-02-07T14:52:00Z">
              <w:r w:rsidRPr="00EB6AEF" w:rsidDel="00ED625E">
                <w:rPr>
                  <w:rFonts w:ascii="Tahoma" w:hAnsi="Tahoma" w:cs="Tahoma"/>
                  <w:snapToGrid w:val="0"/>
                  <w:sz w:val="20"/>
                </w:rPr>
                <w:delText>, bonifico estero</w:delText>
              </w:r>
            </w:del>
          </w:p>
        </w:tc>
        <w:tc>
          <w:tcPr>
            <w:tcW w:w="3402" w:type="dxa"/>
          </w:tcPr>
          <w:p w14:paraId="714E8FD5" w14:textId="77777777" w:rsidR="00EB6AEF" w:rsidRPr="00BF192D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>
              <w:rPr>
                <w:rFonts w:ascii="Tahoma" w:hAnsi="Tahoma" w:cs="Tahoma"/>
                <w:snapToGrid w:val="0"/>
                <w:sz w:val="20"/>
              </w:rPr>
              <w:t>Stato</w:t>
            </w:r>
            <w:r w:rsidRPr="00AA59F7">
              <w:rPr>
                <w:rFonts w:ascii="Tahoma" w:hAnsi="Tahoma" w:cs="Tahoma"/>
                <w:snapToGrid w:val="0"/>
                <w:sz w:val="20"/>
              </w:rPr>
              <w:t xml:space="preserve"> controlli formali e applicativi effettuati </w:t>
            </w:r>
            <w:r>
              <w:rPr>
                <w:rFonts w:ascii="Tahoma" w:hAnsi="Tahoma" w:cs="Tahoma"/>
                <w:snapToGrid w:val="0"/>
                <w:sz w:val="20"/>
              </w:rPr>
              <w:t xml:space="preserve">sui messaggi logici di </w:t>
            </w:r>
            <w:r w:rsidRPr="00EB6AEF">
              <w:rPr>
                <w:rFonts w:ascii="Tahoma" w:hAnsi="Tahoma" w:cs="Tahoma"/>
                <w:snapToGrid w:val="0"/>
                <w:sz w:val="20"/>
              </w:rPr>
              <w:t>Esiti ritiro effetti, bollettino bancario</w:t>
            </w:r>
            <w:del w:id="69" w:author="Silvestri Mirko" w:date="2023-02-07T14:52:00Z">
              <w:r w:rsidRPr="00EB6AEF" w:rsidDel="00ED625E">
                <w:rPr>
                  <w:rFonts w:ascii="Tahoma" w:hAnsi="Tahoma" w:cs="Tahoma"/>
                  <w:snapToGrid w:val="0"/>
                  <w:sz w:val="20"/>
                </w:rPr>
                <w:delText>, bonifico estero</w:delText>
              </w:r>
            </w:del>
          </w:p>
        </w:tc>
      </w:tr>
      <w:tr w:rsidR="00EB6AEF" w:rsidRPr="00AA59F7" w14:paraId="278281BC" w14:textId="77777777" w:rsidTr="002C16ED">
        <w:tc>
          <w:tcPr>
            <w:tcW w:w="2802" w:type="dxa"/>
            <w:shd w:val="clear" w:color="auto" w:fill="E6E6E6"/>
          </w:tcPr>
          <w:p w14:paraId="4A86E3AC" w14:textId="77777777" w:rsidR="00EB6AEF" w:rsidRPr="00BF192D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</w:rPr>
              <w:t>Indirizzamento</w:t>
            </w:r>
          </w:p>
        </w:tc>
        <w:tc>
          <w:tcPr>
            <w:tcW w:w="3543" w:type="dxa"/>
          </w:tcPr>
          <w:p w14:paraId="33D914ED" w14:textId="77777777" w:rsidR="00EB6AEF" w:rsidRPr="00EB6AEF" w:rsidDel="00602ED2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</w:rPr>
              <w:t xml:space="preserve">Directory, servizi profilati, </w:t>
            </w:r>
            <w:r w:rsidRPr="00EB6AEF">
              <w:rPr>
                <w:rFonts w:ascii="Tahoma" w:hAnsi="Tahoma" w:cs="Tahoma"/>
                <w:snapToGrid w:val="0"/>
                <w:sz w:val="20"/>
              </w:rPr>
              <w:t>STAT-RPT-PSD</w:t>
            </w:r>
          </w:p>
        </w:tc>
        <w:tc>
          <w:tcPr>
            <w:tcW w:w="3402" w:type="dxa"/>
          </w:tcPr>
          <w:p w14:paraId="2A04A0F7" w14:textId="77777777" w:rsidR="00EB6AEF" w:rsidRPr="00AA59F7" w:rsidRDefault="00EB6AEF" w:rsidP="002C16ED">
            <w:pPr>
              <w:pStyle w:val="AltriCover"/>
              <w:rPr>
                <w:rFonts w:cs="Tahoma"/>
                <w:snapToGrid w:val="0"/>
                <w:sz w:val="20"/>
                <w:lang w:val="en-GB"/>
              </w:rPr>
            </w:pPr>
            <w:r w:rsidRPr="00AA59F7">
              <w:rPr>
                <w:rFonts w:cs="Tahoma"/>
                <w:i/>
                <w:iCs/>
                <w:snapToGrid w:val="0"/>
                <w:sz w:val="20"/>
                <w:lang w:val="en-GB"/>
              </w:rPr>
              <w:t>Return address</w:t>
            </w:r>
          </w:p>
          <w:p w14:paraId="0E9FE78B" w14:textId="77777777" w:rsidR="00EB6AEF" w:rsidRPr="00AA59F7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  <w:lang w:val="en-GB"/>
              </w:rPr>
            </w:pPr>
          </w:p>
        </w:tc>
      </w:tr>
      <w:tr w:rsidR="00EB6AEF" w:rsidRPr="00AA59F7" w14:paraId="2B7C16AD" w14:textId="77777777" w:rsidTr="002C16ED">
        <w:tc>
          <w:tcPr>
            <w:tcW w:w="2802" w:type="dxa"/>
            <w:shd w:val="clear" w:color="auto" w:fill="E6E6E6"/>
          </w:tcPr>
          <w:p w14:paraId="54B7D2A7" w14:textId="77777777" w:rsidR="00EB6AEF" w:rsidRPr="00AA59F7" w:rsidRDefault="00EB6AEF" w:rsidP="002C16ED">
            <w:pPr>
              <w:pStyle w:val="AltriCover"/>
              <w:jc w:val="left"/>
              <w:rPr>
                <w:rFonts w:ascii="Tahoma" w:hAnsi="Tahoma" w:cs="Tahoma"/>
                <w:snapToGrid w:val="0"/>
                <w:sz w:val="20"/>
                <w:lang w:val="en-GB"/>
              </w:rPr>
            </w:pPr>
            <w:r>
              <w:rPr>
                <w:rFonts w:ascii="Tahoma" w:hAnsi="Tahoma" w:cs="Tahoma"/>
                <w:snapToGrid w:val="0"/>
                <w:sz w:val="20"/>
                <w:lang w:val="en-GB"/>
              </w:rPr>
              <w:t>Service name</w:t>
            </w:r>
          </w:p>
        </w:tc>
        <w:tc>
          <w:tcPr>
            <w:tcW w:w="3543" w:type="dxa"/>
          </w:tcPr>
          <w:p w14:paraId="2B1923D7" w14:textId="77777777" w:rsidR="00EB6AEF" w:rsidRPr="00EB6AEF" w:rsidDel="00602ED2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EB6AEF">
              <w:rPr>
                <w:rFonts w:ascii="Tahoma" w:hAnsi="Tahoma" w:cs="Tahoma"/>
                <w:snapToGrid w:val="0"/>
                <w:sz w:val="20"/>
              </w:rPr>
              <w:t>STAT-RPT-PSD</w:t>
            </w:r>
          </w:p>
        </w:tc>
        <w:tc>
          <w:tcPr>
            <w:tcW w:w="3402" w:type="dxa"/>
          </w:tcPr>
          <w:p w14:paraId="7E80BA68" w14:textId="77777777" w:rsidR="00EB6AEF" w:rsidRPr="00EB6AEF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EB6AEF">
              <w:rPr>
                <w:rFonts w:ascii="Tahoma" w:hAnsi="Tahoma" w:cs="Tahoma"/>
                <w:snapToGrid w:val="0"/>
                <w:sz w:val="20"/>
              </w:rPr>
              <w:t>STAT-RPT-PSD</w:t>
            </w:r>
          </w:p>
        </w:tc>
      </w:tr>
      <w:tr w:rsidR="00EB6AEF" w:rsidRPr="00AA59F7" w14:paraId="37250132" w14:textId="77777777" w:rsidTr="002C16ED">
        <w:tc>
          <w:tcPr>
            <w:tcW w:w="2802" w:type="dxa"/>
            <w:shd w:val="clear" w:color="auto" w:fill="E6E6E6"/>
          </w:tcPr>
          <w:p w14:paraId="527EBE18" w14:textId="77777777" w:rsidR="00EB6AEF" w:rsidRPr="00AA59F7" w:rsidRDefault="00EB6AEF" w:rsidP="002C16ED">
            <w:pPr>
              <w:pStyle w:val="AltriCover"/>
              <w:jc w:val="left"/>
              <w:rPr>
                <w:rFonts w:ascii="Tahoma" w:hAnsi="Tahoma" w:cs="Tahoma"/>
                <w:snapToGrid w:val="0"/>
                <w:sz w:val="20"/>
                <w:lang w:val="en-GB"/>
              </w:rPr>
            </w:pPr>
            <w:r w:rsidRPr="00AA59F7">
              <w:rPr>
                <w:rFonts w:ascii="Tahoma" w:hAnsi="Tahoma" w:cs="Tahoma"/>
                <w:snapToGrid w:val="0"/>
                <w:sz w:val="20"/>
                <w:lang w:val="en-GB"/>
              </w:rPr>
              <w:t>Mittente logico</w:t>
            </w:r>
            <w:r w:rsidRPr="00AA59F7" w:rsidDel="00602ED2">
              <w:rPr>
                <w:rFonts w:ascii="Tahoma" w:hAnsi="Tahoma" w:cs="Tahoma"/>
                <w:snapToGrid w:val="0"/>
                <w:sz w:val="20"/>
                <w:lang w:val="en-GB"/>
              </w:rPr>
              <w:t xml:space="preserve"> </w:t>
            </w:r>
          </w:p>
        </w:tc>
        <w:tc>
          <w:tcPr>
            <w:tcW w:w="3543" w:type="dxa"/>
          </w:tcPr>
          <w:p w14:paraId="634F70FD" w14:textId="77777777" w:rsidR="00EB6AEF" w:rsidRPr="00AA59F7" w:rsidDel="00602ED2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  <w:lang w:val="en-GB"/>
              </w:rPr>
            </w:pPr>
            <w:r w:rsidRPr="00AA59F7">
              <w:rPr>
                <w:rFonts w:ascii="Tahoma" w:hAnsi="Tahoma" w:cs="Tahoma"/>
                <w:snapToGrid w:val="0"/>
                <w:sz w:val="20"/>
                <w:lang w:val="en-GB"/>
              </w:rPr>
              <w:t>Banca P</w:t>
            </w:r>
            <w:r>
              <w:rPr>
                <w:rFonts w:ascii="Tahoma" w:hAnsi="Tahoma" w:cs="Tahoma"/>
                <w:snapToGrid w:val="0"/>
                <w:sz w:val="20"/>
                <w:lang w:val="en-GB"/>
              </w:rPr>
              <w:t>assiva</w:t>
            </w:r>
          </w:p>
        </w:tc>
        <w:tc>
          <w:tcPr>
            <w:tcW w:w="3402" w:type="dxa"/>
          </w:tcPr>
          <w:p w14:paraId="79AE84AE" w14:textId="77777777" w:rsidR="00EB6AEF" w:rsidRPr="00AA59F7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  <w:lang w:val="en-GB"/>
              </w:rPr>
            </w:pPr>
            <w:r w:rsidRPr="00AA59F7">
              <w:rPr>
                <w:rFonts w:ascii="Tahoma" w:hAnsi="Tahoma" w:cs="Tahoma"/>
                <w:snapToGrid w:val="0"/>
                <w:sz w:val="20"/>
                <w:lang w:val="en-GB"/>
              </w:rPr>
              <w:t>Banca Proponente</w:t>
            </w:r>
          </w:p>
        </w:tc>
      </w:tr>
      <w:tr w:rsidR="00EB6AEF" w:rsidRPr="00AA59F7" w14:paraId="77A52E9B" w14:textId="77777777" w:rsidTr="002C16ED">
        <w:tc>
          <w:tcPr>
            <w:tcW w:w="2802" w:type="dxa"/>
            <w:shd w:val="clear" w:color="auto" w:fill="E6E6E6"/>
          </w:tcPr>
          <w:p w14:paraId="21ABA9EA" w14:textId="77777777" w:rsidR="00EB6AEF" w:rsidRPr="00AA59F7" w:rsidRDefault="00EB6AEF" w:rsidP="002C16ED">
            <w:pPr>
              <w:pStyle w:val="AltriCover"/>
              <w:jc w:val="left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</w:rPr>
              <w:t>Mittente iniziale (owner ID msg log)</w:t>
            </w:r>
          </w:p>
        </w:tc>
        <w:tc>
          <w:tcPr>
            <w:tcW w:w="3543" w:type="dxa"/>
          </w:tcPr>
          <w:p w14:paraId="51A24C2D" w14:textId="77777777" w:rsidR="00EB6AEF" w:rsidRPr="00AA59F7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  <w:lang w:val="en-GB"/>
              </w:rPr>
              <w:t>Banca P</w:t>
            </w:r>
            <w:r>
              <w:rPr>
                <w:rFonts w:ascii="Tahoma" w:hAnsi="Tahoma" w:cs="Tahoma"/>
                <w:snapToGrid w:val="0"/>
                <w:sz w:val="20"/>
                <w:lang w:val="en-GB"/>
              </w:rPr>
              <w:t>assiva</w:t>
            </w:r>
          </w:p>
        </w:tc>
        <w:tc>
          <w:tcPr>
            <w:tcW w:w="3402" w:type="dxa"/>
          </w:tcPr>
          <w:p w14:paraId="5A512FD7" w14:textId="77777777" w:rsidR="00EB6AEF" w:rsidRPr="00AA59F7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  <w:lang w:val="en-GB"/>
              </w:rPr>
              <w:t>Banca Proponente</w:t>
            </w:r>
          </w:p>
        </w:tc>
      </w:tr>
      <w:tr w:rsidR="00EB6AEF" w:rsidRPr="00AA59F7" w14:paraId="4C97C6C2" w14:textId="77777777" w:rsidTr="002C16ED">
        <w:tc>
          <w:tcPr>
            <w:tcW w:w="2802" w:type="dxa"/>
            <w:shd w:val="clear" w:color="auto" w:fill="E6E6E6"/>
          </w:tcPr>
          <w:p w14:paraId="16F9F8E8" w14:textId="77777777" w:rsidR="00EB6AEF" w:rsidRPr="00AA59F7" w:rsidRDefault="00EB6AEF" w:rsidP="002C16ED">
            <w:pPr>
              <w:pStyle w:val="AltriCover"/>
              <w:jc w:val="left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</w:rPr>
              <w:t>Destinatario logico</w:t>
            </w:r>
          </w:p>
        </w:tc>
        <w:tc>
          <w:tcPr>
            <w:tcW w:w="3543" w:type="dxa"/>
          </w:tcPr>
          <w:p w14:paraId="0ECE94DB" w14:textId="77777777" w:rsidR="00EB6AEF" w:rsidRPr="00AA59F7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  <w:lang w:val="en-GB"/>
              </w:rPr>
              <w:t>Banca Proponente</w:t>
            </w:r>
          </w:p>
        </w:tc>
        <w:tc>
          <w:tcPr>
            <w:tcW w:w="3402" w:type="dxa"/>
          </w:tcPr>
          <w:p w14:paraId="26314E5B" w14:textId="77777777" w:rsidR="00EB6AEF" w:rsidRPr="00AA59F7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  <w:lang w:val="en-GB"/>
              </w:rPr>
              <w:t>Banca P</w:t>
            </w:r>
            <w:r>
              <w:rPr>
                <w:rFonts w:ascii="Tahoma" w:hAnsi="Tahoma" w:cs="Tahoma"/>
                <w:snapToGrid w:val="0"/>
                <w:sz w:val="20"/>
                <w:lang w:val="en-GB"/>
              </w:rPr>
              <w:t>assiva</w:t>
            </w:r>
          </w:p>
        </w:tc>
      </w:tr>
      <w:tr w:rsidR="00EB6AEF" w:rsidRPr="00AA59F7" w14:paraId="6C1C9C90" w14:textId="77777777" w:rsidTr="002C16ED">
        <w:tc>
          <w:tcPr>
            <w:tcW w:w="2802" w:type="dxa"/>
            <w:shd w:val="clear" w:color="auto" w:fill="E6E6E6"/>
          </w:tcPr>
          <w:p w14:paraId="75B0E82D" w14:textId="77777777" w:rsidR="00EB6AEF" w:rsidRPr="00AA59F7" w:rsidRDefault="00EB6AEF" w:rsidP="002C16ED">
            <w:pPr>
              <w:pStyle w:val="AltriCover"/>
              <w:jc w:val="left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</w:rPr>
              <w:t>Destinatario finale</w:t>
            </w:r>
          </w:p>
        </w:tc>
        <w:tc>
          <w:tcPr>
            <w:tcW w:w="3543" w:type="dxa"/>
          </w:tcPr>
          <w:p w14:paraId="1EC7EF2D" w14:textId="77777777" w:rsidR="00EB6AEF" w:rsidRPr="00AA59F7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4246AA">
              <w:rPr>
                <w:rFonts w:ascii="Tahoma" w:hAnsi="Tahoma" w:cs="Tahoma"/>
                <w:snapToGrid w:val="0"/>
                <w:sz w:val="20"/>
              </w:rPr>
              <w:t>Azienda Cliente CBI</w:t>
            </w:r>
          </w:p>
        </w:tc>
        <w:tc>
          <w:tcPr>
            <w:tcW w:w="3402" w:type="dxa"/>
          </w:tcPr>
          <w:p w14:paraId="772F4951" w14:textId="77777777" w:rsidR="00EB6AEF" w:rsidRPr="00AA59F7" w:rsidRDefault="00EB6AEF" w:rsidP="002C16ED">
            <w:pPr>
              <w:pStyle w:val="AltriCover"/>
              <w:rPr>
                <w:rFonts w:ascii="Tahoma" w:hAnsi="Tahoma" w:cs="Tahoma"/>
                <w:snapToGrid w:val="0"/>
                <w:sz w:val="20"/>
              </w:rPr>
            </w:pPr>
            <w:r w:rsidRPr="00AA59F7">
              <w:rPr>
                <w:rFonts w:ascii="Tahoma" w:hAnsi="Tahoma" w:cs="Tahoma"/>
                <w:snapToGrid w:val="0"/>
                <w:sz w:val="20"/>
                <w:lang w:val="en-GB"/>
              </w:rPr>
              <w:t>Banca P</w:t>
            </w:r>
            <w:r>
              <w:rPr>
                <w:rFonts w:ascii="Tahoma" w:hAnsi="Tahoma" w:cs="Tahoma"/>
                <w:snapToGrid w:val="0"/>
                <w:sz w:val="20"/>
                <w:lang w:val="en-GB"/>
              </w:rPr>
              <w:t>assiva</w:t>
            </w:r>
          </w:p>
        </w:tc>
      </w:tr>
    </w:tbl>
    <w:p w14:paraId="20AF2F22" w14:textId="77777777" w:rsidR="00EB6AEF" w:rsidRDefault="00EB6AEF" w:rsidP="00EB6AEF">
      <w:pPr>
        <w:pStyle w:val="AltriCover"/>
        <w:rPr>
          <w:rFonts w:ascii="Tahoma" w:hAnsi="Tahoma" w:cs="Tahoma"/>
          <w:snapToGrid w:val="0"/>
          <w:sz w:val="20"/>
          <w:lang w:val="en-GB"/>
        </w:rPr>
      </w:pPr>
    </w:p>
    <w:p w14:paraId="7BAFF7B3" w14:textId="77777777" w:rsidR="00EB6AEF" w:rsidRDefault="00EB6AEF" w:rsidP="00EB6AEF">
      <w:pPr>
        <w:pStyle w:val="AltriCover"/>
        <w:rPr>
          <w:rFonts w:ascii="Tahoma" w:hAnsi="Tahoma" w:cs="Tahoma"/>
          <w:snapToGrid w:val="0"/>
          <w:sz w:val="20"/>
          <w:lang w:val="en-GB"/>
        </w:rPr>
      </w:pPr>
      <w:r w:rsidRPr="004543D8">
        <w:rPr>
          <w:rFonts w:ascii="Tahoma" w:hAnsi="Tahoma" w:cs="Tahoma"/>
          <w:snapToGrid w:val="0"/>
          <w:sz w:val="20"/>
          <w:lang w:val="en-GB"/>
        </w:rPr>
        <w:t xml:space="preserve"> </w:t>
      </w:r>
    </w:p>
    <w:p w14:paraId="28BE91C1" w14:textId="77777777" w:rsidR="00EB6AEF" w:rsidRDefault="00EB6AEF" w:rsidP="00EB6AEF">
      <w:pPr>
        <w:pStyle w:val="AltriCover"/>
        <w:rPr>
          <w:rFonts w:ascii="Tahoma" w:hAnsi="Tahoma" w:cs="Tahoma"/>
          <w:snapToGrid w:val="0"/>
          <w:sz w:val="20"/>
          <w:lang w:val="en-GB"/>
        </w:rPr>
      </w:pPr>
    </w:p>
    <w:p w14:paraId="31EA592E" w14:textId="77777777" w:rsidR="00E02D55" w:rsidRPr="004543D8" w:rsidRDefault="00E02D55" w:rsidP="00EB6AEF">
      <w:pPr>
        <w:pStyle w:val="AltriCover"/>
        <w:rPr>
          <w:rFonts w:ascii="Tahoma" w:hAnsi="Tahoma" w:cs="Tahoma"/>
          <w:snapToGrid w:val="0"/>
          <w:sz w:val="20"/>
          <w:lang w:val="en-GB"/>
        </w:rPr>
      </w:pPr>
    </w:p>
    <w:p w14:paraId="066BF8CE" w14:textId="77777777" w:rsidR="00EB6AEF" w:rsidRPr="00C33C83" w:rsidRDefault="00EB6AEF" w:rsidP="00EB6AEF">
      <w:pPr>
        <w:pStyle w:val="Titolo3"/>
        <w:tabs>
          <w:tab w:val="clear" w:pos="720"/>
          <w:tab w:val="num" w:pos="851"/>
          <w:tab w:val="num" w:pos="5682"/>
        </w:tabs>
        <w:ind w:left="5682" w:hanging="5682"/>
      </w:pPr>
      <w:bookmarkStart w:id="70" w:name="_Toc254770801"/>
      <w:bookmarkStart w:id="71" w:name="_Toc128491310"/>
      <w:r w:rsidRPr="00C33C83">
        <w:t>Il messaggio fisico di richiesta servizio</w:t>
      </w:r>
      <w:bookmarkEnd w:id="70"/>
      <w:bookmarkEnd w:id="71"/>
    </w:p>
    <w:p w14:paraId="7734A810" w14:textId="77777777" w:rsidR="00EB6AEF" w:rsidRPr="002F1D92" w:rsidRDefault="00EB6AEF" w:rsidP="00EB6AEF">
      <w:pPr>
        <w:pStyle w:val="AltriCover"/>
        <w:rPr>
          <w:rFonts w:ascii="Tahoma" w:hAnsi="Tahoma" w:cs="Tahoma"/>
          <w:snapToGrid w:val="0"/>
          <w:sz w:val="22"/>
          <w:szCs w:val="22"/>
        </w:rPr>
      </w:pPr>
    </w:p>
    <w:p w14:paraId="3A20549D" w14:textId="77777777" w:rsidR="00EB6AEF" w:rsidRPr="00913C40" w:rsidRDefault="00EB6AEF" w:rsidP="00EB6AEF">
      <w:pPr>
        <w:ind w:left="0"/>
        <w:rPr>
          <w:sz w:val="20"/>
        </w:rPr>
      </w:pPr>
      <w:bookmarkStart w:id="72" w:name="_Toc58403094"/>
      <w:bookmarkEnd w:id="72"/>
      <w:r w:rsidRPr="00913C40">
        <w:rPr>
          <w:sz w:val="20"/>
        </w:rPr>
        <w:lastRenderedPageBreak/>
        <w:t xml:space="preserve">Il messaggio fisico di richiesta servizio </w:t>
      </w:r>
      <w:r>
        <w:rPr>
          <w:sz w:val="20"/>
        </w:rPr>
        <w:t xml:space="preserve">relativo al servizio CBI </w:t>
      </w:r>
      <w:r w:rsidR="000F7FCB">
        <w:rPr>
          <w:sz w:val="20"/>
        </w:rPr>
        <w:t>“</w:t>
      </w:r>
      <w:r w:rsidR="00C42BDA" w:rsidRPr="00EB6AEF">
        <w:rPr>
          <w:rFonts w:cs="Tahoma"/>
          <w:snapToGrid w:val="0"/>
          <w:sz w:val="20"/>
        </w:rPr>
        <w:t>Esiti ritiro effetti, bollettino bancario, bonifico estero</w:t>
      </w:r>
      <w:r w:rsidR="000F7FCB">
        <w:rPr>
          <w:rFonts w:cs="Tahoma"/>
          <w:snapToGrid w:val="0"/>
          <w:sz w:val="20"/>
        </w:rPr>
        <w:t>”</w:t>
      </w:r>
      <w:r w:rsidRPr="00913C40">
        <w:rPr>
          <w:sz w:val="20"/>
        </w:rPr>
        <w:t xml:space="preserve"> presenta le caratteristiche sintetizzate nella seguente tabella: </w:t>
      </w:r>
    </w:p>
    <w:p w14:paraId="055AECF8" w14:textId="77777777" w:rsidR="00EB6AEF" w:rsidRDefault="00EB6AEF" w:rsidP="00EB6AEF">
      <w:pPr>
        <w:ind w:left="0"/>
        <w:rPr>
          <w:sz w:val="20"/>
        </w:rPr>
      </w:pPr>
    </w:p>
    <w:p w14:paraId="0C41A915" w14:textId="77777777" w:rsidR="008D69EE" w:rsidRDefault="008D69EE" w:rsidP="00EB6AEF">
      <w:pPr>
        <w:ind w:left="0"/>
        <w:rPr>
          <w:sz w:val="20"/>
        </w:rPr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9"/>
        <w:gridCol w:w="5840"/>
      </w:tblGrid>
      <w:tr w:rsidR="00EB6AEF" w:rsidRPr="00913C40" w14:paraId="7C9489DF" w14:textId="77777777" w:rsidTr="002C16ED">
        <w:trPr>
          <w:trHeight w:val="255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000080"/>
            <w:noWrap/>
            <w:vAlign w:val="bottom"/>
          </w:tcPr>
          <w:p w14:paraId="4E004CF1" w14:textId="77777777" w:rsidR="00EB6AEF" w:rsidRPr="00807472" w:rsidRDefault="00EB6AEF" w:rsidP="00EB6AEF">
            <w:pPr>
              <w:ind w:left="0"/>
              <w:rPr>
                <w:rFonts w:cs="Tahoma"/>
                <w:b/>
                <w:bCs/>
                <w:color w:val="FFFFFF"/>
                <w:sz w:val="20"/>
              </w:rPr>
            </w:pPr>
            <w:r w:rsidRPr="00EB6AEF">
              <w:rPr>
                <w:rFonts w:cs="Tahoma"/>
                <w:b/>
                <w:snapToGrid w:val="0"/>
                <w:sz w:val="20"/>
              </w:rPr>
              <w:t>Esiti ritiro effetti, bollettino bancario, bonifico estero</w:t>
            </w:r>
            <w:r w:rsidRPr="00807472">
              <w:rPr>
                <w:rFonts w:cs="Tahoma"/>
                <w:b/>
                <w:snapToGrid w:val="0"/>
                <w:sz w:val="20"/>
              </w:rPr>
              <w:t xml:space="preserve"> – </w:t>
            </w:r>
            <w:r>
              <w:rPr>
                <w:rFonts w:cs="Tahoma"/>
                <w:b/>
                <w:snapToGrid w:val="0"/>
                <w:sz w:val="20"/>
              </w:rPr>
              <w:t>Messaggio di richiesta servizio</w:t>
            </w:r>
            <w:r w:rsidRPr="00807472">
              <w:rPr>
                <w:rFonts w:cs="Tahoma"/>
                <w:b/>
                <w:snapToGrid w:val="0"/>
                <w:sz w:val="22"/>
                <w:szCs w:val="22"/>
              </w:rPr>
              <w:t xml:space="preserve">: </w:t>
            </w:r>
            <w:r w:rsidRPr="00807472">
              <w:rPr>
                <w:rFonts w:cs="Tahoma"/>
                <w:b/>
                <w:bCs/>
                <w:color w:val="FFFFFF"/>
                <w:sz w:val="20"/>
              </w:rPr>
              <w:t>caratteristiche</w:t>
            </w:r>
          </w:p>
        </w:tc>
      </w:tr>
      <w:tr w:rsidR="00EB6AEF" w:rsidRPr="00913C40" w14:paraId="60CD52AC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A256C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&lt;XML tag root&gt;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DFA925B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&lt;</w:t>
            </w:r>
            <w:proofErr w:type="spellStart"/>
            <w:r w:rsidR="00C42BDA" w:rsidRPr="00C42BDA">
              <w:rPr>
                <w:rFonts w:cs="Tahoma"/>
                <w:sz w:val="20"/>
              </w:rPr>
              <w:t>CBIStsRptPsdReqPhyMsg</w:t>
            </w:r>
            <w:proofErr w:type="spellEnd"/>
            <w:r w:rsidRPr="00913C40">
              <w:rPr>
                <w:rFonts w:cs="Tahoma"/>
                <w:sz w:val="20"/>
              </w:rPr>
              <w:t>&gt;</w:t>
            </w:r>
          </w:p>
        </w:tc>
      </w:tr>
      <w:tr w:rsidR="00EB6AEF" w:rsidRPr="00913C40" w14:paraId="486030C4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E9715E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Tipologia di messaggio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9AEF7AA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 xml:space="preserve">Richiesta di servizio </w:t>
            </w:r>
          </w:p>
        </w:tc>
      </w:tr>
      <w:tr w:rsidR="00EB6AEF" w:rsidRPr="00913C40" w14:paraId="4DC552F1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3B9A5C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Tipologia di messaggi logici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29D7604" w14:textId="23F86446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B6AEF">
              <w:rPr>
                <w:rFonts w:cs="Tahoma"/>
                <w:snapToGrid w:val="0"/>
                <w:sz w:val="20"/>
              </w:rPr>
              <w:t>Esiti ritiro effetti, bollettino bancario</w:t>
            </w:r>
            <w:del w:id="73" w:author="Silvestri Mirko" w:date="2023-02-07T14:52:00Z">
              <w:r w:rsidRPr="00EB6AEF" w:rsidDel="00ED625E">
                <w:rPr>
                  <w:rFonts w:cs="Tahoma"/>
                  <w:snapToGrid w:val="0"/>
                  <w:sz w:val="20"/>
                </w:rPr>
                <w:delText>, bonifico estero</w:delText>
              </w:r>
            </w:del>
          </w:p>
        </w:tc>
      </w:tr>
      <w:tr w:rsidR="00EB6AEF" w:rsidRPr="00913C40" w14:paraId="4FEA4E86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BB913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t>Firma digitale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C7D95B" w14:textId="77777777" w:rsidR="00EB6AEF" w:rsidRPr="00E02D55" w:rsidRDefault="00EB6AEF" w:rsidP="00E02D55">
            <w:pPr>
              <w:ind w:left="0"/>
              <w:rPr>
                <w:sz w:val="20"/>
              </w:rPr>
            </w:pPr>
            <w:r w:rsidRPr="00E02D55">
              <w:rPr>
                <w:rFonts w:cs="Tahoma"/>
                <w:sz w:val="20"/>
              </w:rPr>
              <w:t xml:space="preserve">Apposizione facoltativa sull’intero contenuto informativo dei messaggi logici. Le regole di erogazione del servizio prevedono l’apposizione facoltativa </w:t>
            </w:r>
            <w:r w:rsidR="00E02D55" w:rsidRPr="00E02D55">
              <w:rPr>
                <w:rFonts w:cs="Tahoma"/>
                <w:sz w:val="20"/>
              </w:rPr>
              <w:t xml:space="preserve">della firma secondo le modalità descritte </w:t>
            </w:r>
            <w:r w:rsidR="00E02D55" w:rsidRPr="00E02D55">
              <w:rPr>
                <w:bCs/>
                <w:sz w:val="20"/>
              </w:rPr>
              <w:t xml:space="preserve">nel </w:t>
            </w:r>
            <w:r w:rsidR="00E02D55" w:rsidRPr="00E02D55">
              <w:rPr>
                <w:sz w:val="20"/>
              </w:rPr>
              <w:t>documento “FIRMA-MO-</w:t>
            </w:r>
            <w:smartTag w:uri="urn:schemas-microsoft-com:office:smarttags" w:element="metricconverter">
              <w:smartTagPr>
                <w:attr w:name="ProductID" w:val="001”"/>
              </w:smartTagPr>
              <w:r w:rsidR="00E02D55" w:rsidRPr="00E02D55">
                <w:rPr>
                  <w:sz w:val="20"/>
                </w:rPr>
                <w:t>001”</w:t>
              </w:r>
            </w:smartTag>
            <w:r w:rsidR="00E02D55" w:rsidRPr="00E02D55">
              <w:rPr>
                <w:sz w:val="20"/>
              </w:rPr>
              <w:t xml:space="preserve"> in vigore alla data</w:t>
            </w:r>
          </w:p>
        </w:tc>
      </w:tr>
      <w:tr w:rsidR="00EB6AEF" w:rsidRPr="00913C40" w14:paraId="29E46BF8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D35C0B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Service Name CBI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7F0B61" w14:textId="77777777" w:rsidR="00EB6AEF" w:rsidRPr="00913C40" w:rsidRDefault="00C42BDA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B6AEF">
              <w:rPr>
                <w:rFonts w:cs="Tahoma"/>
                <w:snapToGrid w:val="0"/>
                <w:sz w:val="20"/>
              </w:rPr>
              <w:t>STAT-RPT-PSD</w:t>
            </w:r>
          </w:p>
        </w:tc>
      </w:tr>
      <w:tr w:rsidR="00EB6AEF" w:rsidRPr="00913C40" w14:paraId="0E1820C2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0ED9DE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Indirizzamento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3C8EC25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 xml:space="preserve">Directory, servizi profilati, service name </w:t>
            </w:r>
            <w:r w:rsidR="00C42BDA" w:rsidRPr="00EB6AEF">
              <w:rPr>
                <w:rFonts w:cs="Tahoma"/>
                <w:snapToGrid w:val="0"/>
                <w:sz w:val="20"/>
              </w:rPr>
              <w:t>STAT-RPT-PSD</w:t>
            </w:r>
          </w:p>
        </w:tc>
      </w:tr>
      <w:tr w:rsidR="00EB6AEF" w:rsidRPr="00913C40" w14:paraId="2DE7F097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D79BC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Mittente iniziale messaggi logici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023F12B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t>Banca Passiva</w:t>
            </w:r>
            <w:r w:rsidRPr="00913C40">
              <w:rPr>
                <w:rFonts w:cs="Tahoma"/>
                <w:sz w:val="20"/>
              </w:rPr>
              <w:t xml:space="preserve"> </w:t>
            </w:r>
          </w:p>
        </w:tc>
      </w:tr>
      <w:tr w:rsidR="00EB6AEF" w:rsidRPr="00913C40" w14:paraId="6255F116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58EF9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Mittente logico messaggio fisico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E4AB031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t>Banca Passiva</w:t>
            </w:r>
          </w:p>
        </w:tc>
      </w:tr>
      <w:tr w:rsidR="00EB6AEF" w:rsidRPr="00913C40" w14:paraId="1D25006A" w14:textId="77777777" w:rsidTr="002C16ED">
        <w:trPr>
          <w:trHeight w:val="255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EB60E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Destinatario finale messaggi logici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D6B017D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 xml:space="preserve">Azienda </w:t>
            </w:r>
            <w:r>
              <w:rPr>
                <w:rFonts w:cs="Tahoma"/>
                <w:sz w:val="20"/>
              </w:rPr>
              <w:t>Cliente CBI</w:t>
            </w:r>
          </w:p>
        </w:tc>
      </w:tr>
      <w:tr w:rsidR="00EB6AEF" w:rsidRPr="00913C40" w14:paraId="5F3F2D2C" w14:textId="77777777" w:rsidTr="002C16ED">
        <w:trPr>
          <w:trHeight w:val="270"/>
        </w:trPr>
        <w:tc>
          <w:tcPr>
            <w:tcW w:w="38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2F8D9A7B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>Destinatario logico messaggio fisico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66C2E75" w14:textId="77777777" w:rsidR="00EB6AEF" w:rsidRPr="00913C40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913C40">
              <w:rPr>
                <w:rFonts w:cs="Tahoma"/>
                <w:sz w:val="20"/>
              </w:rPr>
              <w:t xml:space="preserve">Banca </w:t>
            </w:r>
            <w:r>
              <w:rPr>
                <w:rFonts w:cs="Tahoma"/>
                <w:sz w:val="20"/>
              </w:rPr>
              <w:t>Proponente</w:t>
            </w:r>
          </w:p>
        </w:tc>
      </w:tr>
    </w:tbl>
    <w:p w14:paraId="15B4D5B1" w14:textId="77777777" w:rsidR="00EB6AEF" w:rsidRDefault="00EB6AEF" w:rsidP="00EB6AEF">
      <w:pPr>
        <w:ind w:left="0"/>
        <w:rPr>
          <w:sz w:val="20"/>
        </w:rPr>
      </w:pPr>
    </w:p>
    <w:p w14:paraId="55769F92" w14:textId="77777777" w:rsidR="008D69EE" w:rsidRDefault="008D69EE" w:rsidP="00EB6AEF">
      <w:pPr>
        <w:ind w:left="0"/>
        <w:rPr>
          <w:sz w:val="20"/>
        </w:rPr>
      </w:pPr>
    </w:p>
    <w:p w14:paraId="42D48DB0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  <w:r w:rsidRPr="00ED625E">
        <w:rPr>
          <w:rFonts w:ascii="Tahoma" w:hAnsi="Tahoma" w:cs="Tahoma"/>
          <w:sz w:val="20"/>
        </w:rPr>
        <w:t xml:space="preserve">La struttura del messaggio fisico di richiesta di servizio, composto dalla Banca Passiva, </w:t>
      </w:r>
      <w:r w:rsidRPr="00ED625E">
        <w:rPr>
          <w:rFonts w:ascii="Tahoma" w:hAnsi="Tahoma" w:cs="Tahoma"/>
          <w:snapToGrid/>
          <w:sz w:val="20"/>
        </w:rPr>
        <w:t xml:space="preserve">è definita in modo da consentire di apporre la firma digitale sull’intero contenuto informativo dei messaggi logici, sulla base dei principi generali illustrati nel documento </w:t>
      </w:r>
      <w:r w:rsidRPr="00ED625E">
        <w:rPr>
          <w:rFonts w:ascii="Tahoma" w:hAnsi="Tahoma" w:cs="Tahoma"/>
          <w:i/>
          <w:snapToGrid/>
          <w:sz w:val="20"/>
        </w:rPr>
        <w:t xml:space="preserve">STFW-MO-001 – Framework </w:t>
      </w:r>
      <w:smartTag w:uri="urn:schemas-microsoft-com:office:smarttags" w:element="PersonName">
        <w:smartTagPr>
          <w:attr w:name="ProductID" w:val="Gestione Servizi"/>
        </w:smartTagPr>
        <w:r w:rsidRPr="00ED625E">
          <w:rPr>
            <w:rFonts w:ascii="Tahoma" w:hAnsi="Tahoma" w:cs="Tahoma"/>
            <w:i/>
            <w:snapToGrid/>
            <w:sz w:val="20"/>
          </w:rPr>
          <w:t>Gestione Servizi</w:t>
        </w:r>
      </w:smartTag>
      <w:r w:rsidRPr="00ED625E">
        <w:rPr>
          <w:rFonts w:ascii="Tahoma" w:hAnsi="Tahoma" w:cs="Tahoma"/>
          <w:i/>
          <w:snapToGrid/>
          <w:sz w:val="20"/>
        </w:rPr>
        <w:t xml:space="preserve"> CBI</w:t>
      </w:r>
      <w:r w:rsidRPr="00ED625E">
        <w:rPr>
          <w:rFonts w:ascii="Tahoma" w:hAnsi="Tahoma" w:cs="Tahoma"/>
          <w:snapToGrid/>
          <w:sz w:val="20"/>
        </w:rPr>
        <w:t xml:space="preserve">  e delle regole per la gestione della firma digitale enunciati nel documento </w:t>
      </w:r>
      <w:r w:rsidRPr="00ED625E">
        <w:rPr>
          <w:rFonts w:ascii="Tahoma" w:hAnsi="Tahoma" w:cs="Tahoma"/>
          <w:i/>
          <w:snapToGrid/>
          <w:sz w:val="20"/>
        </w:rPr>
        <w:t>FIRMA-MO-001</w:t>
      </w:r>
      <w:r w:rsidRPr="00ED625E">
        <w:rPr>
          <w:rFonts w:ascii="Tahoma" w:hAnsi="Tahoma" w:cs="Tahoma"/>
          <w:snapToGrid/>
          <w:sz w:val="20"/>
        </w:rPr>
        <w:t>.</w:t>
      </w:r>
    </w:p>
    <w:p w14:paraId="6F4C771F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  <w:r w:rsidRPr="00ED625E">
        <w:rPr>
          <w:rFonts w:ascii="Tahoma" w:hAnsi="Tahoma" w:cs="Tahoma"/>
          <w:snapToGrid/>
          <w:sz w:val="20"/>
        </w:rPr>
        <w:t xml:space="preserve">La struttura del messaggio è riportata nella figura seguente.   </w:t>
      </w:r>
    </w:p>
    <w:p w14:paraId="6382C676" w14:textId="48D9D5AD" w:rsidR="00ED625E" w:rsidRDefault="00ED625E">
      <w:pPr>
        <w:ind w:left="0"/>
        <w:jc w:val="left"/>
        <w:rPr>
          <w:rFonts w:cs="Tahoma"/>
          <w:sz w:val="20"/>
        </w:rPr>
      </w:pPr>
      <w:r>
        <w:rPr>
          <w:rFonts w:cs="Tahoma"/>
          <w:sz w:val="20"/>
        </w:rPr>
        <w:br w:type="page"/>
      </w:r>
    </w:p>
    <w:p w14:paraId="67E7231D" w14:textId="77777777" w:rsidR="00C42BDA" w:rsidRPr="00ED625E" w:rsidRDefault="00C42BDA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</w:p>
    <w:p w14:paraId="2B0493C8" w14:textId="4347A9C9" w:rsidR="00EB6AEF" w:rsidRPr="00ED625E" w:rsidRDefault="00374AC6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  <w:r w:rsidRPr="00ED625E">
        <w:rPr>
          <w:rFonts w:ascii="Tahoma" w:hAnsi="Tahoma" w:cs="Tahoma"/>
          <w:noProof/>
          <w:snapToGrid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4DAD765" wp14:editId="161874DB">
                <wp:simplePos x="0" y="0"/>
                <wp:positionH relativeFrom="column">
                  <wp:posOffset>4791075</wp:posOffset>
                </wp:positionH>
                <wp:positionV relativeFrom="paragraph">
                  <wp:posOffset>3348990</wp:posOffset>
                </wp:positionV>
                <wp:extent cx="464820" cy="125730"/>
                <wp:effectExtent l="0" t="0" r="0" b="0"/>
                <wp:wrapNone/>
                <wp:docPr id="28" name="Rectangle 3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820" cy="1257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F42BF" id="Rectangle 3127" o:spid="_x0000_s1026" style="position:absolute;margin-left:377.25pt;margin-top:263.7pt;width:36.6pt;height:9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" filled="f" strokecolor="navy" strokeweight="1.5pt"/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A8625FF" wp14:editId="732D3A9B">
                <wp:simplePos x="0" y="0"/>
                <wp:positionH relativeFrom="column">
                  <wp:posOffset>4798695</wp:posOffset>
                </wp:positionH>
                <wp:positionV relativeFrom="paragraph">
                  <wp:posOffset>2958465</wp:posOffset>
                </wp:positionV>
                <wp:extent cx="1000125" cy="144780"/>
                <wp:effectExtent l="0" t="0" r="0" b="0"/>
                <wp:wrapNone/>
                <wp:docPr id="27" name="Rectangle 3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447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BD9A9" id="Rectangle 3126" o:spid="_x0000_s1026" style="position:absolute;margin-left:377.85pt;margin-top:232.95pt;width:78.75pt;height:11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" filled="f" strokecolor="#f60" strokeweight="1.5pt"/>
            </w:pict>
          </mc:Fallback>
        </mc:AlternateContent>
      </w:r>
      <w:r w:rsidRPr="00ED625E">
        <w:rPr>
          <w:rFonts w:ascii="Tahoma" w:hAnsi="Tahoma" w:cs="Tahoma"/>
          <w:noProof/>
          <w:sz w:val="20"/>
        </w:rPr>
        <w:drawing>
          <wp:inline distT="0" distB="0" distL="0" distR="0" wp14:anchorId="576C551E" wp14:editId="7BB14010">
            <wp:extent cx="6105525" cy="395287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" t="11073" r="1477" b="9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61D3F" w14:textId="06620FED" w:rsidR="00EB6AEF" w:rsidRPr="00ED625E" w:rsidRDefault="00374AC6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  <w:r w:rsidRPr="00ED625E">
        <w:rPr>
          <w:rFonts w:ascii="Tahoma" w:hAnsi="Tahoma" w:cs="Tahom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20A438D" wp14:editId="4F3D869D">
                <wp:simplePos x="0" y="0"/>
                <wp:positionH relativeFrom="column">
                  <wp:posOffset>1698625</wp:posOffset>
                </wp:positionH>
                <wp:positionV relativeFrom="paragraph">
                  <wp:posOffset>125095</wp:posOffset>
                </wp:positionV>
                <wp:extent cx="1617345" cy="622935"/>
                <wp:effectExtent l="0" t="0" r="0" b="0"/>
                <wp:wrapNone/>
                <wp:docPr id="26" name="Text Box 3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345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DDEB8" w14:textId="77777777" w:rsidR="00EB6AEF" w:rsidRPr="00E15C8F" w:rsidRDefault="00EB6AEF" w:rsidP="00EB6AEF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Blocco sul quale apporre </w:t>
                            </w:r>
                            <w:smartTag w:uri="urn:schemas-microsoft-com:office:smarttags" w:element="PersonName">
                              <w:smartTagPr>
                                <w:attr w:name="ProductID" w:val="la firma. Coincide"/>
                              </w:smartTagPr>
                              <w:r>
                                <w:rPr>
                                  <w:sz w:val="16"/>
                                </w:rPr>
                                <w:t>la firma. Coincide</w:t>
                              </w:r>
                            </w:smartTag>
                            <w:r>
                              <w:rPr>
                                <w:sz w:val="16"/>
                              </w:rPr>
                              <w:t xml:space="preserve"> con il messaggio logico di servizio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A438D" id="Text Box 3115" o:spid="_x0000_s1027" type="#_x0000_t202" style="position:absolute;left:0;text-align:left;margin-left:133.75pt;margin-top:9.85pt;width:127.35pt;height:49.0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" filled="f" stroked="f">
                <v:textbox>
                  <w:txbxContent>
                    <w:p w14:paraId="6BADDEB8" w14:textId="77777777" w:rsidR="00EB6AEF" w:rsidRPr="00E15C8F" w:rsidRDefault="00EB6AEF" w:rsidP="00EB6AEF">
                      <w:pPr>
                        <w:ind w:left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Blocco sul quale apporre </w:t>
                      </w:r>
                      <w:smartTag w:uri="urn:schemas-microsoft-com:office:smarttags" w:element="PersonName">
                        <w:smartTagPr>
                          <w:attr w:name="ProductID" w:val="la firma. Coincide"/>
                        </w:smartTagPr>
                        <w:r>
                          <w:rPr>
                            <w:sz w:val="16"/>
                          </w:rPr>
                          <w:t>la firma. Coincide</w:t>
                        </w:r>
                      </w:smartTag>
                      <w:r>
                        <w:rPr>
                          <w:sz w:val="16"/>
                        </w:rPr>
                        <w:t xml:space="preserve"> con il messaggio logico di servizio</w:t>
                      </w:r>
                    </w:p>
                  </w:txbxContent>
                </v:textbox>
              </v:shape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ECE6865" wp14:editId="3C65F868">
                <wp:simplePos x="0" y="0"/>
                <wp:positionH relativeFrom="column">
                  <wp:posOffset>4000500</wp:posOffset>
                </wp:positionH>
                <wp:positionV relativeFrom="paragraph">
                  <wp:posOffset>142875</wp:posOffset>
                </wp:positionV>
                <wp:extent cx="1617345" cy="622935"/>
                <wp:effectExtent l="0" t="0" r="0" b="0"/>
                <wp:wrapNone/>
                <wp:docPr id="25" name="Text Box 3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345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E62A1" w14:textId="77777777" w:rsidR="00EB6AEF" w:rsidRPr="00E15C8F" w:rsidRDefault="00EB6AEF" w:rsidP="00EB6AEF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 w:rsidRPr="00E02D55">
                              <w:rPr>
                                <w:sz w:val="16"/>
                              </w:rPr>
                              <w:t xml:space="preserve">Blocco contenente la busta </w:t>
                            </w:r>
                            <w:r w:rsidR="00E02D55" w:rsidRPr="00E02D55">
                              <w:rPr>
                                <w:sz w:val="16"/>
                              </w:rPr>
                              <w:t>di firma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E6865" id="Text Box 3117" o:spid="_x0000_s1028" type="#_x0000_t202" style="position:absolute;left:0;text-align:left;margin-left:315pt;margin-top:11.25pt;width:127.35pt;height:49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" filled="f" stroked="f">
                <v:textbox>
                  <w:txbxContent>
                    <w:p w14:paraId="07AE62A1" w14:textId="77777777" w:rsidR="00EB6AEF" w:rsidRPr="00E15C8F" w:rsidRDefault="00EB6AEF" w:rsidP="00EB6AEF">
                      <w:pPr>
                        <w:ind w:left="0"/>
                        <w:rPr>
                          <w:sz w:val="16"/>
                        </w:rPr>
                      </w:pPr>
                      <w:r w:rsidRPr="00E02D55">
                        <w:rPr>
                          <w:sz w:val="16"/>
                        </w:rPr>
                        <w:t xml:space="preserve">Blocco contenente la busta </w:t>
                      </w:r>
                      <w:r w:rsidR="00E02D55" w:rsidRPr="00E02D55">
                        <w:rPr>
                          <w:sz w:val="16"/>
                        </w:rPr>
                        <w:t>di firma</w:t>
                      </w:r>
                    </w:p>
                  </w:txbxContent>
                </v:textbox>
              </v:shape>
            </w:pict>
          </mc:Fallback>
        </mc:AlternateContent>
      </w:r>
    </w:p>
    <w:p w14:paraId="24BCDF91" w14:textId="5AB5B6B0" w:rsidR="00EB6AEF" w:rsidRPr="00ED625E" w:rsidRDefault="00374AC6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  <w:r w:rsidRPr="00ED625E">
        <w:rPr>
          <w:rFonts w:ascii="Tahoma" w:hAnsi="Tahoma" w:cs="Tahom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F879B06" wp14:editId="1F09EC29">
                <wp:simplePos x="0" y="0"/>
                <wp:positionH relativeFrom="column">
                  <wp:posOffset>1503045</wp:posOffset>
                </wp:positionH>
                <wp:positionV relativeFrom="paragraph">
                  <wp:posOffset>36195</wp:posOffset>
                </wp:positionV>
                <wp:extent cx="228600" cy="114300"/>
                <wp:effectExtent l="0" t="0" r="0" b="0"/>
                <wp:wrapNone/>
                <wp:docPr id="24" name="Rectangle 3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9FE6D" id="Rectangle 3114" o:spid="_x0000_s1026" style="position:absolute;margin-left:118.35pt;margin-top:2.85pt;width:18pt;height: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" filled="f" strokecolor="#f60" strokeweight="1.5pt"/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052EEBA" wp14:editId="41058486">
                <wp:simplePos x="0" y="0"/>
                <wp:positionH relativeFrom="column">
                  <wp:posOffset>3804920</wp:posOffset>
                </wp:positionH>
                <wp:positionV relativeFrom="paragraph">
                  <wp:posOffset>41910</wp:posOffset>
                </wp:positionV>
                <wp:extent cx="228600" cy="114300"/>
                <wp:effectExtent l="0" t="0" r="0" b="0"/>
                <wp:wrapNone/>
                <wp:docPr id="23" name="Rectangle 3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92B20" id="Rectangle 3116" o:spid="_x0000_s1026" style="position:absolute;margin-left:299.6pt;margin-top:3.3pt;width:18pt;height: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" filled="f" strokecolor="navy" strokeweight="1.5pt"/>
            </w:pict>
          </mc:Fallback>
        </mc:AlternateContent>
      </w:r>
    </w:p>
    <w:p w14:paraId="7CD983CE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</w:p>
    <w:p w14:paraId="3FA276A3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</w:p>
    <w:p w14:paraId="56AE2E58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napToGrid/>
          <w:sz w:val="20"/>
        </w:rPr>
      </w:pPr>
    </w:p>
    <w:p w14:paraId="7334CBB8" w14:textId="1402892C" w:rsidR="00EB6AEF" w:rsidRPr="00ED625E" w:rsidRDefault="00EB6AEF" w:rsidP="00EB6AEF">
      <w:pPr>
        <w:pStyle w:val="Didascalia"/>
        <w:jc w:val="center"/>
        <w:rPr>
          <w:rFonts w:ascii="Tahoma" w:hAnsi="Tahoma" w:cs="Tahoma"/>
          <w:b/>
        </w:rPr>
      </w:pPr>
      <w:bookmarkStart w:id="74" w:name="_Ref185159227"/>
      <w:r w:rsidRPr="00ED625E">
        <w:rPr>
          <w:rFonts w:ascii="Tahoma" w:hAnsi="Tahoma" w:cs="Tahoma"/>
          <w:b/>
        </w:rPr>
        <w:t xml:space="preserve">Figura </w:t>
      </w:r>
      <w:r w:rsidRPr="00ED625E">
        <w:rPr>
          <w:rFonts w:ascii="Tahoma" w:hAnsi="Tahoma" w:cs="Tahoma"/>
          <w:b/>
        </w:rPr>
        <w:fldChar w:fldCharType="begin"/>
      </w:r>
      <w:r w:rsidRPr="00ED625E">
        <w:rPr>
          <w:rFonts w:ascii="Tahoma" w:hAnsi="Tahoma" w:cs="Tahoma"/>
          <w:b/>
        </w:rPr>
        <w:instrText xml:space="preserve"> SEQ Figura \* ARABIC </w:instrText>
      </w:r>
      <w:r w:rsidRPr="00ED625E">
        <w:rPr>
          <w:rFonts w:ascii="Tahoma" w:hAnsi="Tahoma" w:cs="Tahoma"/>
          <w:b/>
        </w:rPr>
        <w:fldChar w:fldCharType="separate"/>
      </w:r>
      <w:r w:rsidR="00DC6F7A">
        <w:rPr>
          <w:rFonts w:ascii="Tahoma" w:hAnsi="Tahoma" w:cs="Tahoma"/>
          <w:b/>
          <w:noProof/>
        </w:rPr>
        <w:t>4</w:t>
      </w:r>
      <w:r w:rsidRPr="00ED625E">
        <w:rPr>
          <w:rFonts w:ascii="Tahoma" w:hAnsi="Tahoma" w:cs="Tahoma"/>
          <w:b/>
        </w:rPr>
        <w:fldChar w:fldCharType="end"/>
      </w:r>
      <w:bookmarkEnd w:id="74"/>
      <w:r w:rsidRPr="00ED625E">
        <w:rPr>
          <w:rFonts w:ascii="Tahoma" w:hAnsi="Tahoma" w:cs="Tahoma"/>
          <w:b/>
        </w:rPr>
        <w:t xml:space="preserve"> – Struttura messaggio fisico di richiesta servizio</w:t>
      </w:r>
    </w:p>
    <w:p w14:paraId="4B78454F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6007BE17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Il body del messaggio fisico (&lt;</w:t>
      </w:r>
      <w:proofErr w:type="spellStart"/>
      <w:r w:rsidR="00B74EFD" w:rsidRPr="00ED625E">
        <w:rPr>
          <w:rFonts w:ascii="Tahoma" w:hAnsi="Tahoma" w:cs="Tahoma"/>
          <w:sz w:val="20"/>
        </w:rPr>
        <w:t>CBIBdyStsRptPsdReq</w:t>
      </w:r>
      <w:proofErr w:type="spellEnd"/>
      <w:r w:rsidRPr="00ED625E">
        <w:rPr>
          <w:rFonts w:ascii="Tahoma" w:hAnsi="Tahoma" w:cs="Tahoma"/>
          <w:sz w:val="20"/>
        </w:rPr>
        <w:t xml:space="preserve">&gt;) contiene uno o più messaggi logici di </w:t>
      </w:r>
      <w:r w:rsidR="000F7FCB" w:rsidRPr="00ED625E">
        <w:rPr>
          <w:rFonts w:ascii="Tahoma" w:hAnsi="Tahoma" w:cs="Tahoma"/>
          <w:sz w:val="20"/>
        </w:rPr>
        <w:t>esito</w:t>
      </w:r>
      <w:r w:rsidRPr="00ED625E">
        <w:rPr>
          <w:rFonts w:ascii="Tahoma" w:hAnsi="Tahoma" w:cs="Tahoma"/>
          <w:sz w:val="20"/>
        </w:rPr>
        <w:t>.</w:t>
      </w:r>
    </w:p>
    <w:p w14:paraId="241462C1" w14:textId="77777777" w:rsidR="00EB6AEF" w:rsidRDefault="00EB6AEF" w:rsidP="00EB6AEF">
      <w:pPr>
        <w:pStyle w:val="Corpotesto"/>
        <w:jc w:val="both"/>
        <w:rPr>
          <w:sz w:val="20"/>
        </w:rPr>
      </w:pPr>
    </w:p>
    <w:p w14:paraId="3D1D5D41" w14:textId="77777777" w:rsidR="008D69EE" w:rsidRDefault="008D69EE" w:rsidP="00EB6AEF">
      <w:pPr>
        <w:pStyle w:val="Corpotesto"/>
        <w:jc w:val="both"/>
        <w:rPr>
          <w:sz w:val="20"/>
        </w:rPr>
      </w:pPr>
    </w:p>
    <w:p w14:paraId="2A8F69F8" w14:textId="77777777" w:rsidR="00EB6AEF" w:rsidRPr="00DC643C" w:rsidRDefault="00EB6AEF" w:rsidP="00EB6AEF">
      <w:pPr>
        <w:pStyle w:val="Titolo4"/>
      </w:pPr>
      <w:bookmarkStart w:id="75" w:name="_Toc254770802"/>
      <w:bookmarkStart w:id="76" w:name="_Toc128491311"/>
      <w:r w:rsidRPr="00DC643C">
        <w:t xml:space="preserve">Il messaggio logico di </w:t>
      </w:r>
      <w:bookmarkStart w:id="77" w:name="OLE_LINK5"/>
      <w:bookmarkStart w:id="78" w:name="OLE_LINK6"/>
      <w:bookmarkEnd w:id="75"/>
      <w:r w:rsidR="00E42DEB">
        <w:t>Esit</w:t>
      </w:r>
      <w:r w:rsidRPr="00EB6AEF">
        <w:t>o</w:t>
      </w:r>
      <w:bookmarkEnd w:id="76"/>
      <w:bookmarkEnd w:id="77"/>
      <w:bookmarkEnd w:id="78"/>
      <w:r w:rsidRPr="00DC643C">
        <w:t xml:space="preserve"> </w:t>
      </w:r>
    </w:p>
    <w:p w14:paraId="5AE12363" w14:textId="77777777" w:rsidR="00EB6AEF" w:rsidRDefault="00EB6AEF" w:rsidP="00EB6AEF">
      <w:pPr>
        <w:pStyle w:val="Corpotesto"/>
        <w:jc w:val="both"/>
        <w:rPr>
          <w:sz w:val="20"/>
        </w:rPr>
      </w:pPr>
    </w:p>
    <w:p w14:paraId="0A177412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Ogni messaggio logico, rappresentato dal blocco &lt;</w:t>
      </w:r>
      <w:proofErr w:type="spellStart"/>
      <w:r w:rsidR="00B74EFD" w:rsidRPr="00ED625E">
        <w:rPr>
          <w:rFonts w:ascii="Tahoma" w:hAnsi="Tahoma" w:cs="Tahoma"/>
          <w:sz w:val="20"/>
        </w:rPr>
        <w:t>CBIStsRptPsdReqLogMsg</w:t>
      </w:r>
      <w:proofErr w:type="spellEnd"/>
      <w:r w:rsidRPr="00ED625E">
        <w:rPr>
          <w:rFonts w:ascii="Tahoma" w:hAnsi="Tahoma" w:cs="Tahoma"/>
          <w:sz w:val="20"/>
        </w:rPr>
        <w:t>&gt; nella figura precedente, è racchiuso – unitamente alle eventuali informazioni sulla firma – in un blocco (&lt;</w:t>
      </w:r>
      <w:proofErr w:type="spellStart"/>
      <w:r w:rsidR="00B74EFD" w:rsidRPr="00ED625E">
        <w:rPr>
          <w:rFonts w:ascii="Tahoma" w:hAnsi="Tahoma" w:cs="Tahoma"/>
          <w:sz w:val="20"/>
        </w:rPr>
        <w:t>CBIEnvelStsRptPsdReqLogMsg</w:t>
      </w:r>
      <w:proofErr w:type="spellEnd"/>
      <w:r w:rsidRPr="00ED625E">
        <w:rPr>
          <w:rFonts w:ascii="Tahoma" w:hAnsi="Tahoma" w:cs="Tahoma"/>
          <w:sz w:val="20"/>
        </w:rPr>
        <w:t>&gt; in figura) che assume la funzione di “</w:t>
      </w:r>
      <w:proofErr w:type="spellStart"/>
      <w:r w:rsidRPr="00ED625E">
        <w:rPr>
          <w:rFonts w:ascii="Tahoma" w:hAnsi="Tahoma" w:cs="Tahoma"/>
          <w:sz w:val="20"/>
        </w:rPr>
        <w:t>envelope</w:t>
      </w:r>
      <w:proofErr w:type="spellEnd"/>
      <w:r w:rsidRPr="00ED625E">
        <w:rPr>
          <w:rFonts w:ascii="Tahoma" w:hAnsi="Tahoma" w:cs="Tahoma"/>
          <w:sz w:val="20"/>
        </w:rPr>
        <w:t>” per il messaggio logico stesso.</w:t>
      </w:r>
    </w:p>
    <w:p w14:paraId="40CC879E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p w14:paraId="017B9144" w14:textId="77777777" w:rsidR="00EB6AEF" w:rsidRPr="00ED625E" w:rsidRDefault="00EB6AEF" w:rsidP="00EB6AEF">
      <w:pPr>
        <w:autoSpaceDE w:val="0"/>
        <w:autoSpaceDN w:val="0"/>
        <w:adjustRightInd w:val="0"/>
        <w:ind w:left="0"/>
        <w:rPr>
          <w:rFonts w:cs="Tahoma"/>
          <w:snapToGrid w:val="0"/>
          <w:color w:val="000000"/>
          <w:sz w:val="20"/>
        </w:rPr>
      </w:pPr>
      <w:r w:rsidRPr="00ED625E">
        <w:rPr>
          <w:rFonts w:cs="Tahoma"/>
          <w:snapToGrid w:val="0"/>
          <w:color w:val="000000"/>
          <w:sz w:val="20"/>
        </w:rPr>
        <w:t>La struttura del messaggio logico è stata determinata sulla base dei criteri di modellazione adottati dagli standard ISO20022 e delle informazioni necessarie alla corretta erogazione del servizio sul canale CBI.</w:t>
      </w:r>
    </w:p>
    <w:p w14:paraId="7C80A183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6DC10730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Ogni messaggio logico Esiti ritiro effetti, bollettino bancario, bonifico estero è costituito da </w:t>
      </w:r>
      <w:r w:rsidR="009C1F7E" w:rsidRPr="00ED625E">
        <w:rPr>
          <w:rFonts w:ascii="Tahoma" w:hAnsi="Tahoma" w:cs="Tahoma"/>
          <w:sz w:val="20"/>
        </w:rPr>
        <w:t>tre</w:t>
      </w:r>
      <w:r w:rsidRPr="00ED625E">
        <w:rPr>
          <w:rFonts w:ascii="Tahoma" w:hAnsi="Tahoma" w:cs="Tahoma"/>
          <w:sz w:val="20"/>
        </w:rPr>
        <w:t xml:space="preserve"> blocchi principali di informazioni, brevemente descritti in seguito. Per una rappresentazione dettagliata dei campi si faccia riferimento a quanto riportato nel documento </w:t>
      </w:r>
      <w:r w:rsidR="009C1F7E" w:rsidRPr="00ED625E">
        <w:rPr>
          <w:rFonts w:ascii="Tahoma" w:hAnsi="Tahoma" w:cs="Tahoma"/>
          <w:sz w:val="20"/>
        </w:rPr>
        <w:t xml:space="preserve">STPSD-ST-001 </w:t>
      </w:r>
      <w:proofErr w:type="spellStart"/>
      <w:r w:rsidR="009C1F7E" w:rsidRPr="00ED625E">
        <w:rPr>
          <w:rFonts w:ascii="Tahoma" w:hAnsi="Tahoma" w:cs="Tahoma"/>
          <w:sz w:val="20"/>
        </w:rPr>
        <w:t>CBIStsRptPsdReq</w:t>
      </w:r>
      <w:proofErr w:type="spellEnd"/>
      <w:r w:rsidRPr="00ED625E">
        <w:rPr>
          <w:rFonts w:ascii="Tahoma" w:hAnsi="Tahoma" w:cs="Tahoma"/>
          <w:sz w:val="20"/>
        </w:rPr>
        <w:t>.</w:t>
      </w:r>
    </w:p>
    <w:p w14:paraId="213DB7B2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57BCF9DC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b/>
          <w:i/>
          <w:sz w:val="20"/>
        </w:rPr>
      </w:pPr>
      <w:r w:rsidRPr="00ED625E">
        <w:rPr>
          <w:rFonts w:ascii="Tahoma" w:hAnsi="Tahoma" w:cs="Tahoma"/>
          <w:b/>
          <w:i/>
          <w:sz w:val="20"/>
        </w:rPr>
        <w:t>&lt;</w:t>
      </w:r>
      <w:proofErr w:type="spellStart"/>
      <w:r w:rsidR="009C1F7E" w:rsidRPr="00ED625E">
        <w:rPr>
          <w:rFonts w:ascii="Tahoma" w:hAnsi="Tahoma" w:cs="Tahoma"/>
          <w:b/>
          <w:i/>
          <w:sz w:val="20"/>
        </w:rPr>
        <w:t>GrpHdr</w:t>
      </w:r>
      <w:proofErr w:type="spellEnd"/>
      <w:r w:rsidRPr="00ED625E">
        <w:rPr>
          <w:rFonts w:ascii="Tahoma" w:hAnsi="Tahoma" w:cs="Tahoma"/>
          <w:b/>
          <w:i/>
          <w:sz w:val="20"/>
        </w:rPr>
        <w:t xml:space="preserve">&gt; : </w:t>
      </w:r>
      <w:proofErr w:type="spellStart"/>
      <w:r w:rsidRPr="00ED625E">
        <w:rPr>
          <w:rFonts w:ascii="Tahoma" w:hAnsi="Tahoma" w:cs="Tahoma"/>
          <w:b/>
          <w:i/>
          <w:sz w:val="20"/>
        </w:rPr>
        <w:t>Header</w:t>
      </w:r>
      <w:proofErr w:type="spellEnd"/>
      <w:r w:rsidRPr="00ED625E">
        <w:rPr>
          <w:rFonts w:ascii="Tahoma" w:hAnsi="Tahoma" w:cs="Tahoma"/>
          <w:b/>
          <w:i/>
          <w:sz w:val="20"/>
        </w:rPr>
        <w:t xml:space="preserve"> del messaggio logico</w:t>
      </w:r>
    </w:p>
    <w:p w14:paraId="07CA50BB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Obbligatorio, contiene le informazioni</w:t>
      </w:r>
      <w:r w:rsidR="009C1F7E" w:rsidRPr="00ED625E">
        <w:rPr>
          <w:rFonts w:ascii="Tahoma" w:hAnsi="Tahoma" w:cs="Tahoma"/>
          <w:sz w:val="20"/>
        </w:rPr>
        <w:t xml:space="preserve"> </w:t>
      </w:r>
      <w:r w:rsidRPr="00ED625E">
        <w:rPr>
          <w:rFonts w:ascii="Tahoma" w:hAnsi="Tahoma" w:cs="Tahoma"/>
          <w:sz w:val="20"/>
        </w:rPr>
        <w:t>necessarie all’individuazione univoca del messaggio logico, nonché i dati relativi al mittente ed</w:t>
      </w:r>
      <w:r w:rsidR="009C1F7E" w:rsidRPr="00ED625E">
        <w:rPr>
          <w:rFonts w:ascii="Tahoma" w:hAnsi="Tahoma" w:cs="Tahoma"/>
          <w:sz w:val="20"/>
        </w:rPr>
        <w:t xml:space="preserve"> al destinatario del messaggio.</w:t>
      </w:r>
    </w:p>
    <w:p w14:paraId="7787C74F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2EF61670" w14:textId="796FE11A" w:rsidR="00EB6AEF" w:rsidRPr="00ED625E" w:rsidRDefault="00EB6AEF" w:rsidP="00EB6AEF">
      <w:pPr>
        <w:pStyle w:val="Corpotesto"/>
        <w:jc w:val="both"/>
        <w:rPr>
          <w:rFonts w:ascii="Tahoma" w:hAnsi="Tahoma" w:cs="Tahoma"/>
          <w:b/>
          <w:i/>
          <w:sz w:val="20"/>
        </w:rPr>
      </w:pPr>
      <w:r w:rsidRPr="00ED625E">
        <w:rPr>
          <w:rFonts w:ascii="Tahoma" w:hAnsi="Tahoma" w:cs="Tahoma"/>
          <w:b/>
          <w:i/>
          <w:sz w:val="20"/>
        </w:rPr>
        <w:t>&lt;</w:t>
      </w:r>
      <w:proofErr w:type="spellStart"/>
      <w:r w:rsidR="009C1F7E" w:rsidRPr="00ED625E">
        <w:rPr>
          <w:rFonts w:ascii="Tahoma" w:hAnsi="Tahoma" w:cs="Tahoma"/>
          <w:b/>
          <w:i/>
          <w:sz w:val="20"/>
        </w:rPr>
        <w:t>OrgnlGrpInfAndSts</w:t>
      </w:r>
      <w:proofErr w:type="spellEnd"/>
      <w:r w:rsidRPr="00ED625E">
        <w:rPr>
          <w:rFonts w:ascii="Tahoma" w:hAnsi="Tahoma" w:cs="Tahoma"/>
          <w:b/>
          <w:i/>
          <w:sz w:val="20"/>
        </w:rPr>
        <w:t xml:space="preserve">&gt; : </w:t>
      </w:r>
      <w:r w:rsidR="00D769CE" w:rsidRPr="00ED625E">
        <w:rPr>
          <w:rFonts w:ascii="Tahoma" w:hAnsi="Tahoma" w:cs="Tahoma"/>
          <w:b/>
          <w:i/>
          <w:sz w:val="20"/>
        </w:rPr>
        <w:t>Esito della distinta di</w:t>
      </w:r>
      <w:r w:rsidR="003248A6" w:rsidRPr="00ED625E">
        <w:rPr>
          <w:rFonts w:ascii="Tahoma" w:hAnsi="Tahoma" w:cs="Tahoma"/>
          <w:b/>
          <w:i/>
          <w:sz w:val="20"/>
        </w:rPr>
        <w:t xml:space="preserve"> ritiro effetti, bollettino bancario</w:t>
      </w:r>
      <w:del w:id="79" w:author="Silvestri Mirko" w:date="2023-02-07T14:54:00Z">
        <w:r w:rsidR="003248A6" w:rsidRPr="00ED625E" w:rsidDel="001718FD">
          <w:rPr>
            <w:rFonts w:ascii="Tahoma" w:hAnsi="Tahoma" w:cs="Tahoma"/>
            <w:b/>
            <w:i/>
            <w:sz w:val="20"/>
          </w:rPr>
          <w:delText>, bonifico estero</w:delText>
        </w:r>
      </w:del>
    </w:p>
    <w:p w14:paraId="31C7A087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Obbligatorio, </w:t>
      </w:r>
      <w:r w:rsidR="00D769CE" w:rsidRPr="00ED625E">
        <w:rPr>
          <w:rFonts w:ascii="Tahoma" w:hAnsi="Tahoma" w:cs="Tahoma"/>
          <w:sz w:val="20"/>
        </w:rPr>
        <w:t xml:space="preserve">contiene le informazioni riguardanti il gruppo di transazioni originario a cui si riferisce il messaggio di esito, l’esito della distinta con le motivazioni di eventuali errori e le commissioni applicate. </w:t>
      </w:r>
    </w:p>
    <w:p w14:paraId="52662CB7" w14:textId="77777777" w:rsidR="00EB6AEF" w:rsidRPr="00ED625E" w:rsidRDefault="00EB6AEF" w:rsidP="00EB6AEF">
      <w:pPr>
        <w:pStyle w:val="AltriCover"/>
        <w:rPr>
          <w:rFonts w:ascii="Tahoma" w:hAnsi="Tahoma" w:cs="Tahoma"/>
          <w:noProof w:val="0"/>
          <w:sz w:val="20"/>
        </w:rPr>
      </w:pPr>
    </w:p>
    <w:p w14:paraId="34CE41DF" w14:textId="49E91261" w:rsidR="009C1F7E" w:rsidRPr="00ED625E" w:rsidRDefault="009C1F7E" w:rsidP="009C1F7E">
      <w:pPr>
        <w:pStyle w:val="Corpotesto"/>
        <w:jc w:val="both"/>
        <w:rPr>
          <w:rFonts w:ascii="Tahoma" w:hAnsi="Tahoma" w:cs="Tahoma"/>
          <w:b/>
          <w:i/>
          <w:sz w:val="20"/>
        </w:rPr>
      </w:pPr>
      <w:r w:rsidRPr="00ED625E">
        <w:rPr>
          <w:rFonts w:ascii="Tahoma" w:hAnsi="Tahoma" w:cs="Tahoma"/>
          <w:b/>
          <w:i/>
          <w:sz w:val="20"/>
        </w:rPr>
        <w:t>&lt;</w:t>
      </w:r>
      <w:proofErr w:type="spellStart"/>
      <w:r w:rsidRPr="00ED625E">
        <w:rPr>
          <w:rFonts w:ascii="Tahoma" w:hAnsi="Tahoma" w:cs="Tahoma"/>
          <w:b/>
          <w:i/>
          <w:sz w:val="20"/>
        </w:rPr>
        <w:t>TxInfAndSts</w:t>
      </w:r>
      <w:proofErr w:type="spellEnd"/>
      <w:r w:rsidRPr="00ED625E">
        <w:rPr>
          <w:rFonts w:ascii="Tahoma" w:hAnsi="Tahoma" w:cs="Tahoma"/>
          <w:b/>
          <w:i/>
          <w:sz w:val="20"/>
        </w:rPr>
        <w:t xml:space="preserve">&gt; : </w:t>
      </w:r>
      <w:r w:rsidR="00D769CE" w:rsidRPr="00ED625E">
        <w:rPr>
          <w:rFonts w:ascii="Tahoma" w:hAnsi="Tahoma" w:cs="Tahoma"/>
          <w:b/>
          <w:i/>
          <w:sz w:val="20"/>
        </w:rPr>
        <w:t>Esito ritiro effetti, bollettino bancario</w:t>
      </w:r>
      <w:del w:id="80" w:author="Silvestri Mirko" w:date="2023-02-07T14:55:00Z">
        <w:r w:rsidR="00D769CE" w:rsidRPr="00ED625E" w:rsidDel="001718FD">
          <w:rPr>
            <w:rFonts w:ascii="Tahoma" w:hAnsi="Tahoma" w:cs="Tahoma"/>
            <w:b/>
            <w:i/>
            <w:sz w:val="20"/>
          </w:rPr>
          <w:delText>, bonifico estero</w:delText>
        </w:r>
      </w:del>
    </w:p>
    <w:p w14:paraId="67C1D63C" w14:textId="77777777" w:rsidR="009C1F7E" w:rsidRPr="00ED625E" w:rsidRDefault="009C1F7E" w:rsidP="009C1F7E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Obbligatorio</w:t>
      </w:r>
      <w:r w:rsidR="00E02D55" w:rsidRPr="00ED625E">
        <w:rPr>
          <w:rFonts w:ascii="Tahoma" w:hAnsi="Tahoma" w:cs="Tahoma"/>
          <w:sz w:val="20"/>
        </w:rPr>
        <w:t xml:space="preserve"> e ripetitivo</w:t>
      </w:r>
      <w:r w:rsidRPr="00ED625E">
        <w:rPr>
          <w:rFonts w:ascii="Tahoma" w:hAnsi="Tahoma" w:cs="Tahoma"/>
          <w:sz w:val="20"/>
        </w:rPr>
        <w:t xml:space="preserve">, </w:t>
      </w:r>
      <w:r w:rsidR="00AA687B" w:rsidRPr="00ED625E">
        <w:rPr>
          <w:rFonts w:ascii="Tahoma" w:hAnsi="Tahoma" w:cs="Tahoma"/>
          <w:sz w:val="20"/>
        </w:rPr>
        <w:t>contiene le i</w:t>
      </w:r>
      <w:r w:rsidR="00E02D55" w:rsidRPr="00ED625E">
        <w:rPr>
          <w:rFonts w:ascii="Tahoma" w:hAnsi="Tahoma" w:cs="Tahoma"/>
          <w:sz w:val="20"/>
        </w:rPr>
        <w:t>nformazioni riguardanti le transazioni originali</w:t>
      </w:r>
      <w:r w:rsidR="00AA687B" w:rsidRPr="00ED625E">
        <w:rPr>
          <w:rFonts w:ascii="Tahoma" w:hAnsi="Tahoma" w:cs="Tahoma"/>
          <w:sz w:val="20"/>
        </w:rPr>
        <w:t xml:space="preserve"> a cui si riferisce il messaggio di esito</w:t>
      </w:r>
      <w:r w:rsidRPr="00ED625E">
        <w:rPr>
          <w:rFonts w:ascii="Tahoma" w:hAnsi="Tahoma" w:cs="Tahoma"/>
          <w:sz w:val="20"/>
        </w:rPr>
        <w:t xml:space="preserve">. </w:t>
      </w:r>
    </w:p>
    <w:p w14:paraId="1244ADEA" w14:textId="77777777" w:rsidR="00EB6AEF" w:rsidRPr="00ED625E" w:rsidRDefault="00EB6AEF" w:rsidP="00EB6AEF">
      <w:pPr>
        <w:pStyle w:val="AltriCover"/>
        <w:rPr>
          <w:rFonts w:ascii="Tahoma" w:hAnsi="Tahoma" w:cs="Tahoma"/>
          <w:noProof w:val="0"/>
          <w:sz w:val="20"/>
        </w:rPr>
      </w:pPr>
    </w:p>
    <w:p w14:paraId="6FD0B5FC" w14:textId="77777777" w:rsidR="00EB6AEF" w:rsidRPr="00ED625E" w:rsidRDefault="00EB6AEF" w:rsidP="00EB6AEF">
      <w:pPr>
        <w:pStyle w:val="AltriCover"/>
        <w:rPr>
          <w:rFonts w:ascii="Tahoma" w:hAnsi="Tahoma" w:cs="Tahoma"/>
          <w:noProof w:val="0"/>
          <w:sz w:val="20"/>
        </w:rPr>
      </w:pPr>
    </w:p>
    <w:p w14:paraId="34E2656E" w14:textId="77777777" w:rsidR="008D69EE" w:rsidRDefault="008D69EE" w:rsidP="00EB6AEF">
      <w:pPr>
        <w:pStyle w:val="AltriCover"/>
        <w:rPr>
          <w:rFonts w:ascii="Tahoma" w:hAnsi="Tahoma"/>
          <w:noProof w:val="0"/>
          <w:sz w:val="20"/>
        </w:rPr>
      </w:pPr>
    </w:p>
    <w:p w14:paraId="6C5A018D" w14:textId="77777777" w:rsidR="00EB6AEF" w:rsidRDefault="00EB6AEF" w:rsidP="00EB6AEF">
      <w:pPr>
        <w:pStyle w:val="Titolo3"/>
        <w:tabs>
          <w:tab w:val="clear" w:pos="720"/>
          <w:tab w:val="clear" w:pos="1151"/>
          <w:tab w:val="clear" w:pos="1644"/>
        </w:tabs>
        <w:ind w:left="567" w:hanging="579"/>
      </w:pPr>
      <w:r>
        <w:tab/>
      </w:r>
      <w:bookmarkStart w:id="81" w:name="_Toc254770803"/>
      <w:bookmarkStart w:id="82" w:name="_Toc128491312"/>
      <w:r>
        <w:t>Il messaggio fisico di stato della validazione tecnica</w:t>
      </w:r>
      <w:bookmarkEnd w:id="81"/>
      <w:bookmarkEnd w:id="82"/>
    </w:p>
    <w:p w14:paraId="53FA8132" w14:textId="77777777" w:rsidR="00EB6AEF" w:rsidRDefault="00EB6AEF" w:rsidP="00EB6AEF">
      <w:pPr>
        <w:pStyle w:val="Corpotesto"/>
        <w:jc w:val="both"/>
        <w:rPr>
          <w:sz w:val="22"/>
          <w:szCs w:val="22"/>
        </w:rPr>
      </w:pPr>
    </w:p>
    <w:p w14:paraId="4C3B487C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  <w:r w:rsidRPr="00BB26CE">
        <w:rPr>
          <w:rFonts w:cs="Tahoma"/>
          <w:sz w:val="20"/>
        </w:rPr>
        <w:t>Il</w:t>
      </w:r>
      <w:r w:rsidRPr="00ED625E">
        <w:rPr>
          <w:rFonts w:ascii="Tahoma" w:hAnsi="Tahoma" w:cs="Tahoma"/>
          <w:sz w:val="20"/>
        </w:rPr>
        <w:t xml:space="preserve"> workflow di servizio prevede l’invio, da parte della Banca Proponente, di un messaggio di stato della validazione tecnica generato sulla base di controlli formali e applicativi effettuati sulle richieste di servizio pervenute.</w:t>
      </w:r>
    </w:p>
    <w:p w14:paraId="1958976A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tbl>
      <w:tblPr>
        <w:tblW w:w="964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4"/>
        <w:gridCol w:w="6095"/>
      </w:tblGrid>
      <w:tr w:rsidR="00EB6AEF" w:rsidRPr="00ED625E" w14:paraId="2A128157" w14:textId="77777777" w:rsidTr="002C16ED">
        <w:trPr>
          <w:trHeight w:val="265"/>
        </w:trPr>
        <w:tc>
          <w:tcPr>
            <w:tcW w:w="964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000080"/>
            <w:noWrap/>
            <w:vAlign w:val="bottom"/>
          </w:tcPr>
          <w:p w14:paraId="76B5733A" w14:textId="77777777" w:rsidR="00EB6AEF" w:rsidRPr="00ED625E" w:rsidRDefault="00EB6AEF" w:rsidP="00EB6AEF">
            <w:pPr>
              <w:ind w:left="0"/>
              <w:rPr>
                <w:rFonts w:cs="Tahoma"/>
                <w:b/>
                <w:bCs/>
                <w:color w:val="FFFFFF"/>
                <w:sz w:val="20"/>
              </w:rPr>
            </w:pPr>
            <w:r w:rsidRPr="00ED625E">
              <w:rPr>
                <w:rFonts w:cs="Tahoma"/>
                <w:b/>
                <w:snapToGrid w:val="0"/>
                <w:sz w:val="20"/>
              </w:rPr>
              <w:t>Esiti ritiro effetti, bollettino bancario, bonifico estero – Messaggio di stato della validazione tecnica</w:t>
            </w:r>
            <w:r w:rsidRPr="00ED625E">
              <w:rPr>
                <w:rFonts w:cs="Tahoma"/>
                <w:b/>
                <w:snapToGrid w:val="0"/>
                <w:sz w:val="22"/>
                <w:szCs w:val="22"/>
              </w:rPr>
              <w:t xml:space="preserve">: </w:t>
            </w:r>
            <w:r w:rsidRPr="00ED625E">
              <w:rPr>
                <w:rFonts w:cs="Tahoma"/>
                <w:b/>
                <w:bCs/>
                <w:color w:val="FFFFFF"/>
                <w:sz w:val="20"/>
              </w:rPr>
              <w:t>caratteristiche</w:t>
            </w:r>
          </w:p>
        </w:tc>
      </w:tr>
      <w:tr w:rsidR="00EB6AEF" w:rsidRPr="00ED625E" w14:paraId="0F442D81" w14:textId="77777777" w:rsidTr="002C16ED">
        <w:trPr>
          <w:trHeight w:val="255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8B775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&lt;XML tag root&gt;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AA2B69B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&lt;</w:t>
            </w:r>
            <w:proofErr w:type="spellStart"/>
            <w:r w:rsidR="009F390D" w:rsidRPr="00ED625E">
              <w:rPr>
                <w:rFonts w:cs="Tahoma"/>
                <w:sz w:val="20"/>
              </w:rPr>
              <w:t>CBIStsRptPsdTechValStsPhyMsg</w:t>
            </w:r>
            <w:proofErr w:type="spellEnd"/>
            <w:r w:rsidRPr="00ED625E">
              <w:rPr>
                <w:rFonts w:cs="Tahoma"/>
                <w:sz w:val="20"/>
              </w:rPr>
              <w:t>&gt;</w:t>
            </w:r>
          </w:p>
        </w:tc>
      </w:tr>
      <w:tr w:rsidR="00EB6AEF" w:rsidRPr="00ED625E" w14:paraId="3A8679C5" w14:textId="77777777" w:rsidTr="002C16ED">
        <w:trPr>
          <w:trHeight w:val="255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2757F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Tipologia di messaggio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2557E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Risposta applicativa</w:t>
            </w:r>
          </w:p>
        </w:tc>
      </w:tr>
      <w:tr w:rsidR="00EB6AEF" w:rsidRPr="00ED625E" w14:paraId="18F24462" w14:textId="77777777" w:rsidTr="002C16ED">
        <w:trPr>
          <w:trHeight w:val="51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A60D8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Tipologia di messaggi logici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6215FC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 xml:space="preserve">Stati avanzamento relativi alla validazione tecnica dei messaggi logici </w:t>
            </w:r>
            <w:r w:rsidR="009F390D" w:rsidRPr="00ED625E">
              <w:rPr>
                <w:rFonts w:cs="Tahoma"/>
                <w:sz w:val="20"/>
              </w:rPr>
              <w:t>di esito</w:t>
            </w:r>
          </w:p>
        </w:tc>
      </w:tr>
      <w:tr w:rsidR="00EB6AEF" w:rsidRPr="00ED625E" w14:paraId="2B17DBC2" w14:textId="77777777" w:rsidTr="002C16ED">
        <w:trPr>
          <w:trHeight w:val="51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36234B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Firma digitale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F4B6DC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Nessuna possibilità di apposizione</w:t>
            </w:r>
          </w:p>
        </w:tc>
      </w:tr>
      <w:tr w:rsidR="00EB6AEF" w:rsidRPr="00ED625E" w14:paraId="32169C45" w14:textId="77777777" w:rsidTr="002C16ED">
        <w:trPr>
          <w:trHeight w:val="255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6600B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Service Name CBI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AF532D" w14:textId="77777777" w:rsidR="00EB6AEF" w:rsidRPr="00ED625E" w:rsidRDefault="00C42BDA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napToGrid w:val="0"/>
                <w:sz w:val="20"/>
              </w:rPr>
              <w:t>STAT-RPT-PSD</w:t>
            </w:r>
          </w:p>
        </w:tc>
      </w:tr>
      <w:tr w:rsidR="00EB6AEF" w:rsidRPr="00ED625E" w14:paraId="69A2790C" w14:textId="77777777" w:rsidTr="002C16ED">
        <w:trPr>
          <w:trHeight w:val="341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75E261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Indirizzamento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7A5883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i/>
                <w:sz w:val="20"/>
              </w:rPr>
              <w:t xml:space="preserve">Return </w:t>
            </w:r>
            <w:proofErr w:type="spellStart"/>
            <w:r w:rsidRPr="00ED625E">
              <w:rPr>
                <w:rFonts w:cs="Tahoma"/>
                <w:i/>
                <w:sz w:val="20"/>
              </w:rPr>
              <w:t>address</w:t>
            </w:r>
            <w:proofErr w:type="spellEnd"/>
            <w:r w:rsidRPr="00ED625E">
              <w:rPr>
                <w:rFonts w:cs="Tahoma"/>
                <w:sz w:val="20"/>
              </w:rPr>
              <w:t xml:space="preserve"> contenuto nella richiesta di servizio referenziata</w:t>
            </w:r>
          </w:p>
        </w:tc>
      </w:tr>
      <w:tr w:rsidR="00EB6AEF" w:rsidRPr="00ED625E" w14:paraId="138CEBF6" w14:textId="77777777" w:rsidTr="002C16ED">
        <w:trPr>
          <w:trHeight w:val="255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AAAF0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Mittente iniziale messaggi logici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4C6A0A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 xml:space="preserve">Banca Proponente </w:t>
            </w:r>
          </w:p>
        </w:tc>
      </w:tr>
      <w:tr w:rsidR="00EB6AEF" w:rsidRPr="00ED625E" w14:paraId="29B3F993" w14:textId="77777777" w:rsidTr="002C16ED">
        <w:trPr>
          <w:trHeight w:val="255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4E62E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Mittente logico messaggio fisico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3F33D4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Banca Proponente</w:t>
            </w:r>
          </w:p>
        </w:tc>
      </w:tr>
      <w:tr w:rsidR="00EB6AEF" w:rsidRPr="00ED625E" w14:paraId="3E98E931" w14:textId="77777777" w:rsidTr="002C16ED">
        <w:trPr>
          <w:trHeight w:val="255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A40A9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Destinatario finale messaggi logici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0F7F72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Banca Passiva</w:t>
            </w:r>
          </w:p>
        </w:tc>
      </w:tr>
      <w:tr w:rsidR="00EB6AEF" w:rsidRPr="00ED625E" w14:paraId="2DA4AFC1" w14:textId="77777777" w:rsidTr="002C16ED">
        <w:trPr>
          <w:trHeight w:val="270"/>
        </w:trPr>
        <w:tc>
          <w:tcPr>
            <w:tcW w:w="35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B36E029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Destinatario logico messaggio fisico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4232D3" w14:textId="77777777" w:rsidR="00EB6AEF" w:rsidRPr="00ED625E" w:rsidRDefault="00EB6AEF" w:rsidP="002C16ED">
            <w:pPr>
              <w:ind w:left="0"/>
              <w:jc w:val="left"/>
              <w:rPr>
                <w:rFonts w:cs="Tahoma"/>
                <w:sz w:val="20"/>
              </w:rPr>
            </w:pPr>
            <w:r w:rsidRPr="00ED625E">
              <w:rPr>
                <w:rFonts w:cs="Tahoma"/>
                <w:sz w:val="20"/>
              </w:rPr>
              <w:t>Banca Passiva</w:t>
            </w:r>
          </w:p>
        </w:tc>
      </w:tr>
    </w:tbl>
    <w:p w14:paraId="21F7568F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28C05E74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i/>
          <w:iCs/>
          <w:sz w:val="20"/>
        </w:rPr>
      </w:pPr>
      <w:r w:rsidRPr="00ED625E">
        <w:rPr>
          <w:rFonts w:ascii="Tahoma" w:hAnsi="Tahoma" w:cs="Tahoma"/>
          <w:sz w:val="20"/>
        </w:rPr>
        <w:t>Sui messaggi di stato della validazione tecnica non è possibile apporre la firma digitale</w:t>
      </w:r>
      <w:r w:rsidRPr="00ED625E">
        <w:rPr>
          <w:rFonts w:ascii="Tahoma" w:hAnsi="Tahoma" w:cs="Tahoma"/>
          <w:i/>
          <w:iCs/>
          <w:sz w:val="20"/>
        </w:rPr>
        <w:t>.</w:t>
      </w:r>
    </w:p>
    <w:p w14:paraId="76F44BF3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151291E1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La struttura caratterizzante i messaggi fisici di stato della validazione tecnica (risposta applicativa) è riportato nella figura seguente.</w:t>
      </w:r>
    </w:p>
    <w:p w14:paraId="04732E19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51BC21E3" w14:textId="7BE0464B" w:rsidR="00EB6AEF" w:rsidRPr="00ED625E" w:rsidRDefault="00374AC6" w:rsidP="00044C8A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noProof/>
          <w:sz w:val="20"/>
        </w:rPr>
        <w:lastRenderedPageBreak/>
        <w:drawing>
          <wp:inline distT="0" distB="0" distL="0" distR="0" wp14:anchorId="789D1C39" wp14:editId="3B31ADAB">
            <wp:extent cx="6191250" cy="307657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6AEF" w:rsidRPr="00ED625E">
        <w:rPr>
          <w:rFonts w:ascii="Tahoma" w:hAnsi="Tahoma" w:cs="Tahoma"/>
          <w:noProof/>
          <w:snapToGrid/>
          <w:sz w:val="20"/>
        </w:rPr>
        <w:t xml:space="preserve"> </w:t>
      </w:r>
    </w:p>
    <w:p w14:paraId="396CF322" w14:textId="35B28710" w:rsidR="00EB6AEF" w:rsidRPr="00ED625E" w:rsidRDefault="00EB6AEF" w:rsidP="00EB6AEF">
      <w:pPr>
        <w:pStyle w:val="Didascalia"/>
        <w:jc w:val="center"/>
        <w:rPr>
          <w:rFonts w:ascii="Tahoma" w:hAnsi="Tahoma" w:cs="Tahoma"/>
          <w:b/>
        </w:rPr>
      </w:pPr>
      <w:r w:rsidRPr="00ED625E">
        <w:rPr>
          <w:rFonts w:ascii="Tahoma" w:hAnsi="Tahoma" w:cs="Tahoma"/>
          <w:b/>
        </w:rPr>
        <w:t xml:space="preserve">Figura </w:t>
      </w:r>
      <w:r w:rsidRPr="00ED625E">
        <w:rPr>
          <w:rFonts w:ascii="Tahoma" w:hAnsi="Tahoma" w:cs="Tahoma"/>
          <w:b/>
        </w:rPr>
        <w:fldChar w:fldCharType="begin"/>
      </w:r>
      <w:r w:rsidRPr="00ED625E">
        <w:rPr>
          <w:rFonts w:ascii="Tahoma" w:hAnsi="Tahoma" w:cs="Tahoma"/>
          <w:b/>
        </w:rPr>
        <w:instrText xml:space="preserve"> SEQ Figura \* ARABIC </w:instrText>
      </w:r>
      <w:r w:rsidRPr="00ED625E">
        <w:rPr>
          <w:rFonts w:ascii="Tahoma" w:hAnsi="Tahoma" w:cs="Tahoma"/>
          <w:b/>
        </w:rPr>
        <w:fldChar w:fldCharType="separate"/>
      </w:r>
      <w:r w:rsidR="00DC6F7A">
        <w:rPr>
          <w:rFonts w:ascii="Tahoma" w:hAnsi="Tahoma" w:cs="Tahoma"/>
          <w:b/>
          <w:noProof/>
        </w:rPr>
        <w:t>5</w:t>
      </w:r>
      <w:r w:rsidRPr="00ED625E">
        <w:rPr>
          <w:rFonts w:ascii="Tahoma" w:hAnsi="Tahoma" w:cs="Tahoma"/>
          <w:b/>
        </w:rPr>
        <w:fldChar w:fldCharType="end"/>
      </w:r>
      <w:r w:rsidRPr="00ED625E">
        <w:rPr>
          <w:rFonts w:ascii="Tahoma" w:hAnsi="Tahoma" w:cs="Tahoma"/>
          <w:b/>
        </w:rPr>
        <w:t xml:space="preserve"> – Struttura messaggio fisico di stato della validazione tecnica</w:t>
      </w:r>
    </w:p>
    <w:p w14:paraId="23B827E2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6ADEDC58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Il body del messaggio di risposta applicativa è costituito da un blocco </w:t>
      </w:r>
      <w:smartTag w:uri="urn:schemas-microsoft-com:office:smarttags" w:element="PersonName">
        <w:smartTagPr>
          <w:attr w:name="ProductID" w:val="di informazioni"/>
        </w:smartTagPr>
        <w:r w:rsidRPr="00ED625E">
          <w:rPr>
            <w:rFonts w:ascii="Tahoma" w:hAnsi="Tahoma" w:cs="Tahoma"/>
            <w:sz w:val="20"/>
          </w:rPr>
          <w:t>di informazioni</w:t>
        </w:r>
      </w:smartTag>
      <w:r w:rsidRPr="00ED625E">
        <w:rPr>
          <w:rFonts w:ascii="Tahoma" w:hAnsi="Tahoma" w:cs="Tahoma"/>
          <w:sz w:val="20"/>
        </w:rPr>
        <w:t xml:space="preserve"> generali sul messaggio fisico e da uno o più messaggi logici di stato della validazione tecnica.</w:t>
      </w:r>
    </w:p>
    <w:p w14:paraId="02B8149B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6AFB42DE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0"/>
        </w:rPr>
      </w:pPr>
    </w:p>
    <w:p w14:paraId="44412035" w14:textId="77777777" w:rsidR="00EB6AEF" w:rsidRPr="00ED625E" w:rsidRDefault="00EB6AEF" w:rsidP="00EB6AEF">
      <w:pPr>
        <w:pStyle w:val="Titolo4"/>
        <w:rPr>
          <w:rFonts w:cs="Tahoma"/>
        </w:rPr>
      </w:pPr>
      <w:r w:rsidRPr="00ED625E">
        <w:rPr>
          <w:rFonts w:cs="Tahoma"/>
        </w:rPr>
        <w:tab/>
      </w:r>
      <w:bookmarkStart w:id="83" w:name="_Toc254770804"/>
      <w:bookmarkStart w:id="84" w:name="_Toc128491313"/>
      <w:r w:rsidRPr="00ED625E">
        <w:rPr>
          <w:rFonts w:cs="Tahoma"/>
        </w:rPr>
        <w:t>Il messaggio logico di stato della validazione tecnica</w:t>
      </w:r>
      <w:bookmarkEnd w:id="83"/>
      <w:bookmarkEnd w:id="84"/>
    </w:p>
    <w:p w14:paraId="117D6ED8" w14:textId="77777777" w:rsidR="00EB6AEF" w:rsidRPr="00ED625E" w:rsidRDefault="00EB6AEF" w:rsidP="00EB6AEF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p w14:paraId="141202ED" w14:textId="77777777" w:rsidR="00AD3AD0" w:rsidRPr="00ED625E" w:rsidRDefault="00EB6AEF" w:rsidP="00AD3AD0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Ogni messaggio logico di stato della validazione tecnica, rappresentato dal blocco &lt;</w:t>
      </w:r>
      <w:proofErr w:type="spellStart"/>
      <w:r w:rsidR="00044C8A" w:rsidRPr="00ED625E">
        <w:rPr>
          <w:rFonts w:ascii="Tahoma" w:hAnsi="Tahoma" w:cs="Tahoma"/>
          <w:sz w:val="20"/>
        </w:rPr>
        <w:t>CBIStsRptPsdTechValStsLogMsg</w:t>
      </w:r>
      <w:proofErr w:type="spellEnd"/>
      <w:r w:rsidRPr="00ED625E">
        <w:rPr>
          <w:rFonts w:ascii="Tahoma" w:hAnsi="Tahoma" w:cs="Tahoma"/>
          <w:sz w:val="20"/>
        </w:rPr>
        <w:t xml:space="preserve">&gt; nella figura precedente, </w:t>
      </w:r>
      <w:r w:rsidR="00AD3AD0" w:rsidRPr="00ED625E">
        <w:rPr>
          <w:rFonts w:ascii="Tahoma" w:hAnsi="Tahoma" w:cs="Tahoma"/>
          <w:sz w:val="20"/>
        </w:rPr>
        <w:t>è costituito da due blocchi principali di informazioni, brevemente descritti in seguito. Per una descrizione dettagliata dei campi si faccia riferimento a quanto riportato nel documento STPSD-ST-002-CBIStsRptPsdTechValSts.</w:t>
      </w:r>
    </w:p>
    <w:p w14:paraId="12070941" w14:textId="77777777" w:rsidR="00AD3AD0" w:rsidRPr="00ED625E" w:rsidRDefault="00AD3AD0" w:rsidP="00AD3AD0">
      <w:pPr>
        <w:pStyle w:val="Corpotesto"/>
        <w:jc w:val="both"/>
        <w:rPr>
          <w:rFonts w:ascii="Tahoma" w:hAnsi="Tahoma" w:cs="Tahoma"/>
          <w:sz w:val="20"/>
        </w:rPr>
      </w:pPr>
    </w:p>
    <w:p w14:paraId="32FABD35" w14:textId="77777777" w:rsidR="00AD3AD0" w:rsidRPr="00ED625E" w:rsidRDefault="00AD3AD0" w:rsidP="00AD3AD0">
      <w:pPr>
        <w:pStyle w:val="Corpotesto"/>
        <w:jc w:val="both"/>
        <w:rPr>
          <w:rFonts w:ascii="Tahoma" w:hAnsi="Tahoma" w:cs="Tahoma"/>
          <w:b/>
          <w:i/>
          <w:sz w:val="20"/>
        </w:rPr>
      </w:pPr>
      <w:r w:rsidRPr="00ED625E">
        <w:rPr>
          <w:rFonts w:ascii="Tahoma" w:hAnsi="Tahoma" w:cs="Tahoma"/>
          <w:b/>
          <w:i/>
          <w:sz w:val="20"/>
        </w:rPr>
        <w:t>&lt;</w:t>
      </w:r>
      <w:proofErr w:type="spellStart"/>
      <w:r w:rsidRPr="00ED625E">
        <w:rPr>
          <w:rFonts w:ascii="Tahoma" w:hAnsi="Tahoma" w:cs="Tahoma"/>
          <w:b/>
          <w:i/>
          <w:sz w:val="20"/>
        </w:rPr>
        <w:t>CtrlMsgInf</w:t>
      </w:r>
      <w:proofErr w:type="spellEnd"/>
      <w:r w:rsidRPr="00ED625E">
        <w:rPr>
          <w:rFonts w:ascii="Tahoma" w:hAnsi="Tahoma" w:cs="Tahoma"/>
          <w:b/>
          <w:i/>
          <w:sz w:val="20"/>
        </w:rPr>
        <w:t xml:space="preserve">&gt; : </w:t>
      </w:r>
      <w:proofErr w:type="spellStart"/>
      <w:r w:rsidRPr="00ED625E">
        <w:rPr>
          <w:rFonts w:ascii="Tahoma" w:hAnsi="Tahoma" w:cs="Tahoma"/>
          <w:b/>
          <w:i/>
          <w:sz w:val="20"/>
        </w:rPr>
        <w:t>Header</w:t>
      </w:r>
      <w:proofErr w:type="spellEnd"/>
      <w:r w:rsidRPr="00ED625E">
        <w:rPr>
          <w:rFonts w:ascii="Tahoma" w:hAnsi="Tahoma" w:cs="Tahoma"/>
          <w:b/>
          <w:i/>
          <w:sz w:val="20"/>
        </w:rPr>
        <w:t xml:space="preserve"> del messaggio logico</w:t>
      </w:r>
    </w:p>
    <w:p w14:paraId="583975BD" w14:textId="77777777" w:rsidR="00AD3AD0" w:rsidRPr="00ED625E" w:rsidRDefault="00AD3AD0" w:rsidP="00AD3AD0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Contiene </w:t>
      </w:r>
      <w:smartTag w:uri="urn:schemas-microsoft-com:office:smarttags" w:element="PersonName">
        <w:smartTagPr>
          <w:attr w:name="ProductID" w:val="informazioni per l"/>
        </w:smartTagPr>
        <w:r w:rsidRPr="00ED625E">
          <w:rPr>
            <w:rFonts w:ascii="Tahoma" w:hAnsi="Tahoma" w:cs="Tahoma"/>
            <w:sz w:val="20"/>
          </w:rPr>
          <w:t>informazioni per l</w:t>
        </w:r>
      </w:smartTag>
      <w:r w:rsidRPr="00ED625E">
        <w:rPr>
          <w:rFonts w:ascii="Tahoma" w:hAnsi="Tahoma" w:cs="Tahoma"/>
          <w:sz w:val="20"/>
        </w:rPr>
        <w:t>’individuazione univoca del messaggio logico stesso, quali l’identificativo, la data di creazione ed il CUC del mittente.</w:t>
      </w:r>
    </w:p>
    <w:p w14:paraId="2F66CB8C" w14:textId="77777777" w:rsidR="00AD3AD0" w:rsidRPr="00ED625E" w:rsidRDefault="00AD3AD0" w:rsidP="00AD3AD0">
      <w:pPr>
        <w:pStyle w:val="Corpotesto"/>
        <w:jc w:val="both"/>
        <w:rPr>
          <w:rFonts w:ascii="Tahoma" w:hAnsi="Tahoma" w:cs="Tahoma"/>
          <w:sz w:val="20"/>
        </w:rPr>
      </w:pPr>
    </w:p>
    <w:p w14:paraId="159B8551" w14:textId="77777777" w:rsidR="00AD3AD0" w:rsidRPr="00ED625E" w:rsidRDefault="00AD3AD0" w:rsidP="00AD3AD0">
      <w:pPr>
        <w:pStyle w:val="Corpotesto"/>
        <w:jc w:val="both"/>
        <w:rPr>
          <w:rFonts w:ascii="Tahoma" w:hAnsi="Tahoma" w:cs="Tahoma"/>
          <w:b/>
          <w:i/>
          <w:snapToGrid/>
          <w:sz w:val="20"/>
        </w:rPr>
      </w:pPr>
      <w:r w:rsidRPr="00ED625E">
        <w:rPr>
          <w:rFonts w:ascii="Tahoma" w:hAnsi="Tahoma" w:cs="Tahoma"/>
          <w:b/>
          <w:i/>
          <w:sz w:val="20"/>
        </w:rPr>
        <w:t>&lt;</w:t>
      </w:r>
      <w:proofErr w:type="spellStart"/>
      <w:r w:rsidRPr="00ED625E">
        <w:rPr>
          <w:rFonts w:ascii="Tahoma" w:hAnsi="Tahoma" w:cs="Tahoma"/>
          <w:b/>
          <w:i/>
          <w:sz w:val="20"/>
        </w:rPr>
        <w:t>OrgnlLogMsgInfAndSts</w:t>
      </w:r>
      <w:proofErr w:type="spellEnd"/>
      <w:r w:rsidRPr="00ED625E">
        <w:rPr>
          <w:rFonts w:ascii="Tahoma" w:hAnsi="Tahoma" w:cs="Tahoma"/>
          <w:b/>
          <w:i/>
          <w:sz w:val="20"/>
        </w:rPr>
        <w:t>&gt;</w:t>
      </w:r>
      <w:r w:rsidRPr="00ED625E">
        <w:rPr>
          <w:rFonts w:ascii="Tahoma" w:hAnsi="Tahoma" w:cs="Tahoma"/>
          <w:b/>
          <w:i/>
          <w:snapToGrid/>
          <w:sz w:val="20"/>
        </w:rPr>
        <w:t xml:space="preserve"> </w:t>
      </w:r>
      <w:r w:rsidRPr="00ED625E">
        <w:rPr>
          <w:rFonts w:ascii="Tahoma" w:hAnsi="Tahoma" w:cs="Tahoma"/>
          <w:b/>
          <w:i/>
          <w:sz w:val="20"/>
        </w:rPr>
        <w:t>: Informazioni e stato del messaggio logico referenziato</w:t>
      </w:r>
    </w:p>
    <w:p w14:paraId="0A562489" w14:textId="77777777" w:rsidR="00EB6AEF" w:rsidRPr="00ED625E" w:rsidRDefault="00AD3AD0" w:rsidP="00AD3AD0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Ospita i riferimenti al messaggio logico referenziato ed il suo stato, determinato sulla base dei controlli formali e applicativi fatti dalla Banca Proponente.</w:t>
      </w:r>
    </w:p>
    <w:p w14:paraId="25C44069" w14:textId="77777777" w:rsidR="00EB6AEF" w:rsidRDefault="00EB6AEF" w:rsidP="00EB6AEF">
      <w:pPr>
        <w:pStyle w:val="Corpotesto"/>
        <w:jc w:val="both"/>
        <w:rPr>
          <w:rFonts w:cs="Tahoma"/>
          <w:sz w:val="20"/>
        </w:rPr>
      </w:pPr>
    </w:p>
    <w:p w14:paraId="74E7CF2A" w14:textId="77777777" w:rsidR="00EB6AEF" w:rsidRPr="00C41BFD" w:rsidRDefault="00EF3A34" w:rsidP="00EB6AEF">
      <w:pPr>
        <w:ind w:left="0"/>
        <w:rPr>
          <w:rFonts w:cs="Tahoma"/>
          <w:sz w:val="20"/>
          <w:highlight w:val="yellow"/>
        </w:rPr>
      </w:pPr>
      <w:r>
        <w:rPr>
          <w:rFonts w:cs="Tahoma"/>
          <w:sz w:val="20"/>
          <w:highlight w:val="yellow"/>
        </w:rPr>
        <w:br w:type="page"/>
      </w:r>
    </w:p>
    <w:p w14:paraId="7C0361FC" w14:textId="77777777" w:rsidR="003B338B" w:rsidRPr="00C33C83" w:rsidRDefault="003B338B" w:rsidP="0024449B">
      <w:pPr>
        <w:pStyle w:val="Titolo2"/>
      </w:pPr>
      <w:r>
        <w:lastRenderedPageBreak/>
        <w:tab/>
      </w:r>
      <w:bookmarkStart w:id="85" w:name="_Toc254770805"/>
      <w:bookmarkStart w:id="86" w:name="_Toc128491314"/>
      <w:r w:rsidRPr="00C33C83">
        <w:t>Identificazione e riconciliazione dei messaggi logici</w:t>
      </w:r>
      <w:bookmarkEnd w:id="85"/>
      <w:bookmarkEnd w:id="86"/>
    </w:p>
    <w:p w14:paraId="28D2F7C2" w14:textId="77777777" w:rsidR="003B338B" w:rsidRDefault="003B338B" w:rsidP="003B338B">
      <w:pPr>
        <w:pStyle w:val="Corpotesto"/>
        <w:jc w:val="both"/>
        <w:rPr>
          <w:sz w:val="22"/>
          <w:szCs w:val="22"/>
        </w:rPr>
      </w:pPr>
    </w:p>
    <w:p w14:paraId="4077A704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In questo paragrafo vengono indicati i principi e i campi sui quali si basa l’identificazione e la riconciliazione dei messaggi logici scambiati nell’ambito di un workflow.</w:t>
      </w:r>
    </w:p>
    <w:p w14:paraId="494F209D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In coerenza a quanto definito nel documento </w:t>
      </w:r>
      <w:r w:rsidRPr="00ED625E">
        <w:rPr>
          <w:rFonts w:ascii="Tahoma" w:hAnsi="Tahoma" w:cs="Tahoma"/>
          <w:i/>
          <w:sz w:val="20"/>
        </w:rPr>
        <w:t xml:space="preserve">STFW-MO-001 – Framework </w:t>
      </w:r>
      <w:smartTag w:uri="urn:schemas-microsoft-com:office:smarttags" w:element="PersonName">
        <w:smartTagPr>
          <w:attr w:name="ProductID" w:val="Gestione Servizi"/>
        </w:smartTagPr>
        <w:r w:rsidRPr="00ED625E">
          <w:rPr>
            <w:rFonts w:ascii="Tahoma" w:hAnsi="Tahoma" w:cs="Tahoma"/>
            <w:i/>
            <w:sz w:val="20"/>
          </w:rPr>
          <w:t>Gestione Servizi</w:t>
        </w:r>
      </w:smartTag>
      <w:r w:rsidRPr="00ED625E">
        <w:rPr>
          <w:rFonts w:ascii="Tahoma" w:hAnsi="Tahoma" w:cs="Tahoma"/>
          <w:i/>
          <w:sz w:val="20"/>
        </w:rPr>
        <w:t xml:space="preserve"> CBI</w:t>
      </w:r>
      <w:r w:rsidRPr="00ED625E">
        <w:rPr>
          <w:rFonts w:ascii="Tahoma" w:hAnsi="Tahoma" w:cs="Tahoma"/>
          <w:sz w:val="20"/>
        </w:rPr>
        <w:t>, si precisa che al momento della ricezione di una richiesta di servizio o di una risposta applicativa, la banca ricevente è tenuta a verificare il rispetto del requisito di univocità dei messaggi logici ivi contenuti.</w:t>
      </w:r>
    </w:p>
    <w:p w14:paraId="7BA310E8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Per l’identificazione e la riconciliazione dei messaggi fisici si faccia riferimento a quanto illustrato nel documento </w:t>
      </w:r>
      <w:r w:rsidRPr="00ED625E">
        <w:rPr>
          <w:rFonts w:ascii="Tahoma" w:hAnsi="Tahoma" w:cs="Tahoma"/>
          <w:i/>
          <w:sz w:val="20"/>
        </w:rPr>
        <w:t xml:space="preserve">STFW-MO-001 – Framework </w:t>
      </w:r>
      <w:smartTag w:uri="urn:schemas-microsoft-com:office:smarttags" w:element="PersonName">
        <w:smartTagPr>
          <w:attr w:name="ProductID" w:val="Gestione Servizi"/>
        </w:smartTagPr>
        <w:r w:rsidRPr="00ED625E">
          <w:rPr>
            <w:rFonts w:ascii="Tahoma" w:hAnsi="Tahoma" w:cs="Tahoma"/>
            <w:i/>
            <w:sz w:val="20"/>
          </w:rPr>
          <w:t>Gestione Servizi</w:t>
        </w:r>
      </w:smartTag>
      <w:r w:rsidRPr="00ED625E">
        <w:rPr>
          <w:rFonts w:ascii="Tahoma" w:hAnsi="Tahoma" w:cs="Tahoma"/>
          <w:i/>
          <w:sz w:val="20"/>
        </w:rPr>
        <w:t xml:space="preserve"> CBI</w:t>
      </w:r>
      <w:r w:rsidRPr="00ED625E">
        <w:rPr>
          <w:rFonts w:ascii="Tahoma" w:hAnsi="Tahoma" w:cs="Tahoma"/>
          <w:sz w:val="20"/>
        </w:rPr>
        <w:t>.</w:t>
      </w:r>
    </w:p>
    <w:p w14:paraId="39CC875F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p w14:paraId="76722159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Ogni messaggio logico (esito, stato validazione tecnica) è univocamente individuato dal seguente insieme di valori:</w:t>
      </w:r>
    </w:p>
    <w:p w14:paraId="13764B5F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3C362EB0" w14:textId="77777777" w:rsidR="003B338B" w:rsidRPr="00ED625E" w:rsidRDefault="003B338B" w:rsidP="003B338B">
      <w:pPr>
        <w:numPr>
          <w:ilvl w:val="0"/>
          <w:numId w:val="20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Identificativo del messaggio logico;</w:t>
      </w:r>
    </w:p>
    <w:p w14:paraId="05A9F21A" w14:textId="77777777" w:rsidR="003B338B" w:rsidRPr="00ED625E" w:rsidRDefault="003B338B" w:rsidP="003B338B">
      <w:pPr>
        <w:numPr>
          <w:ilvl w:val="0"/>
          <w:numId w:val="20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Data e ora di creazione del messaggio logico;</w:t>
      </w:r>
    </w:p>
    <w:p w14:paraId="63B992F4" w14:textId="77777777" w:rsidR="003B338B" w:rsidRPr="00ED625E" w:rsidRDefault="003B338B" w:rsidP="003B338B">
      <w:pPr>
        <w:numPr>
          <w:ilvl w:val="0"/>
          <w:numId w:val="20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Tipo di messaggio logico;</w:t>
      </w:r>
    </w:p>
    <w:p w14:paraId="61478DBB" w14:textId="77777777" w:rsidR="003B338B" w:rsidRPr="00ED625E" w:rsidRDefault="003B338B" w:rsidP="003B338B">
      <w:pPr>
        <w:numPr>
          <w:ilvl w:val="0"/>
          <w:numId w:val="20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Identificativo (ABI) del mittente iniziale.</w:t>
      </w:r>
    </w:p>
    <w:p w14:paraId="111518C7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71643599" w14:textId="7DD7CF2B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Nell’ambito del servizio CBI di Esito ritiro effetti, bollettino bancario</w:t>
      </w:r>
      <w:del w:id="87" w:author="Silvestri Mirko" w:date="2023-02-07T14:55:00Z">
        <w:r w:rsidRPr="00ED625E" w:rsidDel="001718FD">
          <w:rPr>
            <w:rFonts w:ascii="Tahoma" w:hAnsi="Tahoma" w:cs="Tahoma"/>
            <w:sz w:val="20"/>
          </w:rPr>
          <w:delText>, bonifico estero</w:delText>
        </w:r>
      </w:del>
      <w:r w:rsidR="007577CC" w:rsidRPr="00ED625E">
        <w:rPr>
          <w:rFonts w:ascii="Tahoma" w:hAnsi="Tahoma" w:cs="Tahoma"/>
          <w:sz w:val="20"/>
        </w:rPr>
        <w:t>,</w:t>
      </w:r>
      <w:r w:rsidRPr="00ED625E">
        <w:rPr>
          <w:rFonts w:ascii="Tahoma" w:hAnsi="Tahoma" w:cs="Tahoma"/>
          <w:sz w:val="20"/>
        </w:rPr>
        <w:t xml:space="preserve"> la tipologia dei messaggi logici viene desunta dal tag </w:t>
      </w:r>
      <w:r w:rsidR="007577CC" w:rsidRPr="00ED625E">
        <w:rPr>
          <w:rFonts w:ascii="Tahoma" w:hAnsi="Tahoma" w:cs="Tahoma"/>
          <w:sz w:val="20"/>
        </w:rPr>
        <w:t>root</w:t>
      </w:r>
      <w:r w:rsidRPr="00ED625E">
        <w:rPr>
          <w:rFonts w:ascii="Tahoma" w:hAnsi="Tahoma" w:cs="Tahoma"/>
          <w:sz w:val="20"/>
        </w:rPr>
        <w:t xml:space="preserve"> </w:t>
      </w:r>
      <w:r w:rsidR="00844981" w:rsidRPr="00ED625E">
        <w:rPr>
          <w:rFonts w:ascii="Tahoma" w:hAnsi="Tahoma" w:cs="Tahoma"/>
          <w:sz w:val="20"/>
        </w:rPr>
        <w:t>del messaggio logico stesso ovvero dal service name che caratterizza l’intero messaggio fisico (STAT-RPT-PSD).</w:t>
      </w:r>
    </w:p>
    <w:p w14:paraId="2C692E56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5A23678A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Si osserva che le date di creazione dei messaggi logici, per motivi di </w:t>
      </w:r>
      <w:r w:rsidRPr="00ED625E">
        <w:rPr>
          <w:rFonts w:ascii="Tahoma" w:hAnsi="Tahoma" w:cs="Tahoma"/>
          <w:i/>
          <w:iCs/>
          <w:sz w:val="20"/>
        </w:rPr>
        <w:t>compliance</w:t>
      </w:r>
      <w:r w:rsidRPr="00ED625E">
        <w:rPr>
          <w:rFonts w:ascii="Tahoma" w:hAnsi="Tahoma" w:cs="Tahoma"/>
          <w:sz w:val="20"/>
        </w:rPr>
        <w:t xml:space="preserve"> internazionale, sono e</w:t>
      </w:r>
      <w:smartTag w:uri="urn:schemas-microsoft-com:office:smarttags" w:element="PersonName">
        <w:r w:rsidRPr="00ED625E">
          <w:rPr>
            <w:rFonts w:ascii="Tahoma" w:hAnsi="Tahoma" w:cs="Tahoma"/>
            <w:sz w:val="20"/>
          </w:rPr>
          <w:t>sp</w:t>
        </w:r>
      </w:smartTag>
      <w:r w:rsidRPr="00ED625E">
        <w:rPr>
          <w:rFonts w:ascii="Tahoma" w:hAnsi="Tahoma" w:cs="Tahoma"/>
          <w:sz w:val="20"/>
        </w:rPr>
        <w:t>resse utilizzando il tipo dato “</w:t>
      </w:r>
      <w:proofErr w:type="spellStart"/>
      <w:r w:rsidRPr="00ED625E">
        <w:rPr>
          <w:rFonts w:ascii="Tahoma" w:hAnsi="Tahoma" w:cs="Tahoma"/>
          <w:i/>
          <w:sz w:val="20"/>
        </w:rPr>
        <w:t>ISODateTime</w:t>
      </w:r>
      <w:proofErr w:type="spellEnd"/>
      <w:r w:rsidRPr="00ED625E">
        <w:rPr>
          <w:rFonts w:ascii="Tahoma" w:hAnsi="Tahoma" w:cs="Tahoma"/>
          <w:sz w:val="20"/>
        </w:rPr>
        <w:t>”; tali campi contengono pertanto, nel ri</w:t>
      </w:r>
      <w:smartTag w:uri="urn:schemas-microsoft-com:office:smarttags" w:element="PersonName">
        <w:r w:rsidRPr="00ED625E">
          <w:rPr>
            <w:rFonts w:ascii="Tahoma" w:hAnsi="Tahoma" w:cs="Tahoma"/>
            <w:sz w:val="20"/>
          </w:rPr>
          <w:t>sp</w:t>
        </w:r>
      </w:smartTag>
      <w:r w:rsidRPr="00ED625E">
        <w:rPr>
          <w:rFonts w:ascii="Tahoma" w:hAnsi="Tahoma" w:cs="Tahoma"/>
          <w:sz w:val="20"/>
        </w:rPr>
        <w:t xml:space="preserve">etto delle </w:t>
      </w:r>
      <w:smartTag w:uri="urn:schemas-microsoft-com:office:smarttags" w:element="PersonName">
        <w:r w:rsidRPr="00ED625E">
          <w:rPr>
            <w:rFonts w:ascii="Tahoma" w:hAnsi="Tahoma" w:cs="Tahoma"/>
            <w:sz w:val="20"/>
          </w:rPr>
          <w:t>sp</w:t>
        </w:r>
      </w:smartTag>
      <w:r w:rsidRPr="00ED625E">
        <w:rPr>
          <w:rFonts w:ascii="Tahoma" w:hAnsi="Tahoma" w:cs="Tahoma"/>
          <w:sz w:val="20"/>
        </w:rPr>
        <w:t>ecifiche W3C</w:t>
      </w:r>
      <w:r w:rsidRPr="00ED625E">
        <w:rPr>
          <w:rStyle w:val="Rimandonotaapidipagina"/>
          <w:rFonts w:ascii="Tahoma" w:hAnsi="Tahoma" w:cs="Tahoma"/>
          <w:sz w:val="20"/>
        </w:rPr>
        <w:footnoteReference w:id="1"/>
      </w:r>
      <w:r w:rsidRPr="00ED625E">
        <w:rPr>
          <w:rFonts w:ascii="Tahoma" w:hAnsi="Tahoma" w:cs="Tahoma"/>
          <w:sz w:val="20"/>
        </w:rPr>
        <w:t>, anche l’ora di creazione dei messaggi. Tuttavia, poiché sussiste un requisito di univocità dell’identificativo del messaggio logico a parità di giornata applicativa e soggetto mittente, ai fini del controllo di univocità dei messaggi e della loro riconciliazione devono essere utilizzate, unitamente agli altri campi, solo le informazioni relative ad anno, mese e giorno contenute nei campi di tipo “</w:t>
      </w:r>
      <w:proofErr w:type="spellStart"/>
      <w:r w:rsidRPr="00ED625E">
        <w:rPr>
          <w:rFonts w:ascii="Tahoma" w:hAnsi="Tahoma" w:cs="Tahoma"/>
          <w:i/>
          <w:sz w:val="20"/>
        </w:rPr>
        <w:t>ISODateTime</w:t>
      </w:r>
      <w:proofErr w:type="spellEnd"/>
      <w:r w:rsidRPr="00ED625E">
        <w:rPr>
          <w:rFonts w:ascii="Tahoma" w:hAnsi="Tahoma" w:cs="Tahoma"/>
          <w:sz w:val="20"/>
        </w:rPr>
        <w:t xml:space="preserve">” (cfr. doc. </w:t>
      </w:r>
      <w:r w:rsidRPr="00ED625E">
        <w:rPr>
          <w:rFonts w:ascii="Tahoma" w:hAnsi="Tahoma" w:cs="Tahoma"/>
          <w:i/>
          <w:sz w:val="20"/>
        </w:rPr>
        <w:t xml:space="preserve">STFW-MO-001 – Framework </w:t>
      </w:r>
      <w:smartTag w:uri="urn:schemas-microsoft-com:office:smarttags" w:element="PersonName">
        <w:smartTagPr>
          <w:attr w:name="ProductID" w:val="Gestione Servizi"/>
        </w:smartTagPr>
        <w:r w:rsidRPr="00ED625E">
          <w:rPr>
            <w:rFonts w:ascii="Tahoma" w:hAnsi="Tahoma" w:cs="Tahoma"/>
            <w:i/>
            <w:sz w:val="20"/>
          </w:rPr>
          <w:t>Gestione Servizi</w:t>
        </w:r>
      </w:smartTag>
      <w:r w:rsidRPr="00ED625E">
        <w:rPr>
          <w:rFonts w:ascii="Tahoma" w:hAnsi="Tahoma" w:cs="Tahoma"/>
          <w:i/>
          <w:sz w:val="20"/>
        </w:rPr>
        <w:t xml:space="preserve"> CBI</w:t>
      </w:r>
      <w:r w:rsidRPr="00ED625E">
        <w:rPr>
          <w:rFonts w:ascii="Tahoma" w:hAnsi="Tahoma" w:cs="Tahoma"/>
          <w:sz w:val="20"/>
        </w:rPr>
        <w:t>).</w:t>
      </w:r>
    </w:p>
    <w:p w14:paraId="1B481238" w14:textId="77777777" w:rsidR="003B338B" w:rsidRPr="00ED625E" w:rsidRDefault="003B338B" w:rsidP="003B338B">
      <w:pPr>
        <w:pStyle w:val="AltriCover"/>
        <w:rPr>
          <w:rFonts w:ascii="Tahoma" w:hAnsi="Tahoma" w:cs="Tahoma"/>
          <w:noProof w:val="0"/>
          <w:sz w:val="20"/>
        </w:rPr>
      </w:pPr>
    </w:p>
    <w:p w14:paraId="36EFB633" w14:textId="77777777" w:rsidR="003B338B" w:rsidRDefault="003B338B" w:rsidP="003B338B">
      <w:pPr>
        <w:pStyle w:val="AltriCover"/>
        <w:rPr>
          <w:rFonts w:ascii="Tahoma" w:hAnsi="Tahoma"/>
          <w:noProof w:val="0"/>
          <w:sz w:val="20"/>
        </w:rPr>
      </w:pPr>
    </w:p>
    <w:p w14:paraId="252DA3C9" w14:textId="77777777" w:rsidR="003B338B" w:rsidRPr="00C33C83" w:rsidRDefault="003B338B" w:rsidP="003B338B">
      <w:pPr>
        <w:pStyle w:val="Titolo3"/>
        <w:tabs>
          <w:tab w:val="clear" w:pos="720"/>
          <w:tab w:val="num" w:pos="851"/>
          <w:tab w:val="num" w:pos="5682"/>
        </w:tabs>
        <w:ind w:left="5682" w:hanging="5682"/>
      </w:pPr>
      <w:bookmarkStart w:id="88" w:name="_Toc254770806"/>
      <w:bookmarkStart w:id="89" w:name="_Toc128491315"/>
      <w:r w:rsidRPr="00C33C83">
        <w:t xml:space="preserve">Identificazione </w:t>
      </w:r>
      <w:r w:rsidR="00ED6109">
        <w:t xml:space="preserve">e correlazione </w:t>
      </w:r>
      <w:r w:rsidRPr="00C33C83">
        <w:t xml:space="preserve">dei messaggi logici </w:t>
      </w:r>
      <w:bookmarkEnd w:id="88"/>
      <w:r w:rsidR="007577CC">
        <w:t>di esito</w:t>
      </w:r>
      <w:bookmarkEnd w:id="89"/>
    </w:p>
    <w:p w14:paraId="62F12704" w14:textId="77777777" w:rsidR="003B338B" w:rsidRDefault="003B338B" w:rsidP="003B338B">
      <w:pPr>
        <w:pStyle w:val="AltriCover"/>
        <w:rPr>
          <w:rFonts w:ascii="Tahoma" w:hAnsi="Tahoma"/>
          <w:noProof w:val="0"/>
          <w:sz w:val="20"/>
        </w:rPr>
      </w:pPr>
    </w:p>
    <w:p w14:paraId="5872ABDA" w14:textId="77777777" w:rsidR="003B338B" w:rsidRPr="00ED625E" w:rsidRDefault="003B338B" w:rsidP="008D69EE">
      <w:pPr>
        <w:pStyle w:val="Corpotesto"/>
        <w:jc w:val="both"/>
        <w:rPr>
          <w:rFonts w:ascii="Tahoma" w:hAnsi="Tahoma" w:cs="Tahoma"/>
          <w:bCs/>
          <w:sz w:val="20"/>
        </w:rPr>
      </w:pPr>
      <w:r w:rsidRPr="00ED625E">
        <w:rPr>
          <w:rFonts w:ascii="Tahoma" w:hAnsi="Tahoma" w:cs="Tahoma"/>
          <w:bCs/>
          <w:sz w:val="20"/>
        </w:rPr>
        <w:t xml:space="preserve">Coerentemente a quanto descritto nel documento </w:t>
      </w:r>
      <w:r w:rsidRPr="00ED625E">
        <w:rPr>
          <w:rFonts w:ascii="Tahoma" w:hAnsi="Tahoma" w:cs="Tahoma"/>
          <w:i/>
          <w:sz w:val="20"/>
        </w:rPr>
        <w:t xml:space="preserve">STFW-MO-001 – Framework </w:t>
      </w:r>
      <w:smartTag w:uri="urn:schemas-microsoft-com:office:smarttags" w:element="PersonName">
        <w:smartTagPr>
          <w:attr w:name="ProductID" w:val="Gestione Servizi"/>
        </w:smartTagPr>
        <w:r w:rsidRPr="00ED625E">
          <w:rPr>
            <w:rFonts w:ascii="Tahoma" w:hAnsi="Tahoma" w:cs="Tahoma"/>
            <w:i/>
            <w:sz w:val="20"/>
          </w:rPr>
          <w:t>Gestione Servizi</w:t>
        </w:r>
      </w:smartTag>
      <w:r w:rsidRPr="00ED625E">
        <w:rPr>
          <w:rFonts w:ascii="Tahoma" w:hAnsi="Tahoma" w:cs="Tahoma"/>
          <w:i/>
          <w:sz w:val="20"/>
        </w:rPr>
        <w:t xml:space="preserve"> CBI</w:t>
      </w:r>
      <w:r w:rsidRPr="00ED625E">
        <w:rPr>
          <w:rFonts w:ascii="Tahoma" w:hAnsi="Tahoma" w:cs="Tahoma"/>
          <w:sz w:val="20"/>
        </w:rPr>
        <w:t>,</w:t>
      </w:r>
      <w:r w:rsidRPr="00ED625E">
        <w:rPr>
          <w:rFonts w:ascii="Tahoma" w:hAnsi="Tahoma" w:cs="Tahoma"/>
          <w:bCs/>
          <w:sz w:val="20"/>
        </w:rPr>
        <w:t xml:space="preserve"> al fine di consentire la corretta gestione delle richieste di servizio, in ogni messaggio logico è possibile localizzare i campi che consentono la sua individuazione univoca</w:t>
      </w:r>
      <w:r w:rsidR="008D69EE" w:rsidRPr="00ED625E">
        <w:rPr>
          <w:rFonts w:ascii="Tahoma" w:hAnsi="Tahoma" w:cs="Tahoma"/>
          <w:bCs/>
          <w:sz w:val="20"/>
        </w:rPr>
        <w:t>.</w:t>
      </w:r>
    </w:p>
    <w:p w14:paraId="4237BD83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bCs/>
          <w:sz w:val="20"/>
        </w:rPr>
      </w:pPr>
    </w:p>
    <w:p w14:paraId="6F6E12F8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bCs/>
          <w:sz w:val="20"/>
        </w:rPr>
      </w:pPr>
      <w:r w:rsidRPr="00ED625E">
        <w:rPr>
          <w:rFonts w:ascii="Tahoma" w:hAnsi="Tahoma" w:cs="Tahoma"/>
          <w:bCs/>
          <w:sz w:val="20"/>
        </w:rPr>
        <w:t>La posizione di tali campi nella struttura del messaggio è riportata nella figura seguente.</w:t>
      </w:r>
    </w:p>
    <w:p w14:paraId="6CDA9FC3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bCs/>
          <w:sz w:val="20"/>
        </w:rPr>
      </w:pPr>
    </w:p>
    <w:p w14:paraId="1A2FFCCB" w14:textId="1C5FE895" w:rsidR="003B338B" w:rsidRPr="00ED625E" w:rsidRDefault="00374AC6" w:rsidP="0010300C">
      <w:pPr>
        <w:pStyle w:val="Corpotesto"/>
        <w:rPr>
          <w:rFonts w:ascii="Tahoma" w:hAnsi="Tahoma" w:cs="Tahoma"/>
          <w:bCs/>
          <w:sz w:val="20"/>
          <w:highlight w:val="yellow"/>
        </w:rPr>
      </w:pPr>
      <w:r w:rsidRPr="00ED625E">
        <w:rPr>
          <w:rFonts w:ascii="Tahoma" w:hAnsi="Tahoma" w:cs="Tahoma"/>
          <w:b/>
          <w:noProof/>
          <w:snapToGrid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E50C1ED" wp14:editId="264E13F2">
                <wp:simplePos x="0" y="0"/>
                <wp:positionH relativeFrom="column">
                  <wp:posOffset>17145</wp:posOffset>
                </wp:positionH>
                <wp:positionV relativeFrom="paragraph">
                  <wp:posOffset>2755900</wp:posOffset>
                </wp:positionV>
                <wp:extent cx="1371600" cy="228600"/>
                <wp:effectExtent l="0" t="0" r="0" b="0"/>
                <wp:wrapNone/>
                <wp:docPr id="22" name="Rectangle 3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D4D6F" id="Rectangle 3156" o:spid="_x0000_s1026" style="position:absolute;margin-left:1.35pt;margin-top:21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" filled="f" strokecolor="green" strokeweight="1.5pt"/>
            </w:pict>
          </mc:Fallback>
        </mc:AlternateContent>
      </w:r>
      <w:r w:rsidRPr="00ED625E">
        <w:rPr>
          <w:rFonts w:ascii="Tahoma" w:hAnsi="Tahoma" w:cs="Tahoma"/>
          <w:bCs/>
          <w:noProof/>
          <w:snapToGrid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B2C6775" wp14:editId="4CF0A5C2">
                <wp:simplePos x="0" y="0"/>
                <wp:positionH relativeFrom="column">
                  <wp:posOffset>4817745</wp:posOffset>
                </wp:positionH>
                <wp:positionV relativeFrom="paragraph">
                  <wp:posOffset>1973580</wp:posOffset>
                </wp:positionV>
                <wp:extent cx="914400" cy="571500"/>
                <wp:effectExtent l="0" t="0" r="0" b="0"/>
                <wp:wrapNone/>
                <wp:docPr id="21" name="Rectangle 3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59CECF" id="Rectangle 3155" o:spid="_x0000_s1026" style="position:absolute;margin-left:379.35pt;margin-top:155.4pt;width:1in;height: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" filled="f" strokecolor="green" strokeweight="1.5pt"/>
            </w:pict>
          </mc:Fallback>
        </mc:AlternateContent>
      </w:r>
      <w:r w:rsidRPr="00ED625E">
        <w:rPr>
          <w:rFonts w:ascii="Tahoma" w:hAnsi="Tahoma" w:cs="Tahoma"/>
          <w:bCs/>
          <w:noProof/>
          <w:snapToGrid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89BC7C" wp14:editId="277E267E">
                <wp:simplePos x="0" y="0"/>
                <wp:positionH relativeFrom="column">
                  <wp:posOffset>3423920</wp:posOffset>
                </wp:positionH>
                <wp:positionV relativeFrom="paragraph">
                  <wp:posOffset>443230</wp:posOffset>
                </wp:positionV>
                <wp:extent cx="963295" cy="1371600"/>
                <wp:effectExtent l="0" t="0" r="0" b="0"/>
                <wp:wrapNone/>
                <wp:docPr id="20" name="Rectangle 3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3295" cy="1371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D8914" id="Rectangle 3154" o:spid="_x0000_s1026" style="position:absolute;margin-left:269.6pt;margin-top:34.9pt;width:75.85pt;height:10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" filled="f" strokecolor="green" strokeweight="1.5pt"/>
            </w:pict>
          </mc:Fallback>
        </mc:AlternateContent>
      </w:r>
      <w:r w:rsidRPr="00ED625E">
        <w:rPr>
          <w:rFonts w:ascii="Tahoma" w:hAnsi="Tahoma" w:cs="Tahoma"/>
          <w:bCs/>
          <w:noProof/>
          <w:sz w:val="20"/>
          <w:highlight w:val="yellow"/>
        </w:rPr>
        <w:drawing>
          <wp:inline distT="0" distB="0" distL="0" distR="0" wp14:anchorId="0C10B7BE" wp14:editId="19184E92">
            <wp:extent cx="5934075" cy="482917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" t="10519" r="20462" b="9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1C273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bCs/>
          <w:sz w:val="20"/>
          <w:highlight w:val="yellow"/>
        </w:rPr>
      </w:pPr>
    </w:p>
    <w:p w14:paraId="648D9349" w14:textId="6A528BE1" w:rsidR="003B338B" w:rsidRPr="00ED625E" w:rsidRDefault="00374AC6" w:rsidP="003B338B">
      <w:pPr>
        <w:pStyle w:val="Corpotesto"/>
        <w:jc w:val="both"/>
        <w:rPr>
          <w:rFonts w:ascii="Tahoma" w:hAnsi="Tahoma" w:cs="Tahoma"/>
          <w:bCs/>
          <w:sz w:val="20"/>
          <w:highlight w:val="yellow"/>
        </w:rPr>
      </w:pPr>
      <w:r w:rsidRPr="00ED625E">
        <w:rPr>
          <w:rFonts w:ascii="Tahoma" w:hAnsi="Tahoma" w:cs="Tahoma"/>
          <w:b/>
          <w:bCs/>
          <w:noProof/>
          <w:snapToGrid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865AD91" wp14:editId="57261077">
                <wp:simplePos x="0" y="0"/>
                <wp:positionH relativeFrom="column">
                  <wp:posOffset>1960245</wp:posOffset>
                </wp:positionH>
                <wp:positionV relativeFrom="paragraph">
                  <wp:posOffset>17145</wp:posOffset>
                </wp:positionV>
                <wp:extent cx="3771900" cy="228600"/>
                <wp:effectExtent l="0" t="0" r="0" b="0"/>
                <wp:wrapNone/>
                <wp:docPr id="19" name="Text Box 3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28A64" w14:textId="77777777" w:rsidR="003B338B" w:rsidRPr="00E15C8F" w:rsidRDefault="003B338B" w:rsidP="003B338B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Campi chiave per individuare univocamente il messaggio logico </w:t>
                            </w:r>
                            <w:r w:rsidR="0010300C">
                              <w:rPr>
                                <w:sz w:val="16"/>
                              </w:rPr>
                              <w:t>di esito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5AD91" id="Text Box 3129" o:spid="_x0000_s1029" type="#_x0000_t202" style="position:absolute;left:0;text-align:left;margin-left:154.35pt;margin-top:1.35pt;width:297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" filled="f" stroked="f">
                <v:textbox>
                  <w:txbxContent>
                    <w:p w14:paraId="53828A64" w14:textId="77777777" w:rsidR="003B338B" w:rsidRPr="00E15C8F" w:rsidRDefault="003B338B" w:rsidP="003B338B">
                      <w:pPr>
                        <w:ind w:left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Campi chiave per individuare univocamente il messaggio logico </w:t>
                      </w:r>
                      <w:r w:rsidR="0010300C">
                        <w:rPr>
                          <w:sz w:val="16"/>
                        </w:rPr>
                        <w:t>di esito</w:t>
                      </w:r>
                    </w:p>
                  </w:txbxContent>
                </v:textbox>
              </v:shape>
            </w:pict>
          </mc:Fallback>
        </mc:AlternateContent>
      </w:r>
      <w:r w:rsidRPr="00ED625E">
        <w:rPr>
          <w:rFonts w:ascii="Tahoma" w:hAnsi="Tahoma" w:cs="Tahoma"/>
          <w:b/>
          <w:bCs/>
          <w:noProof/>
          <w:snapToGrid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FC080B2" wp14:editId="3D06D788">
                <wp:simplePos x="0" y="0"/>
                <wp:positionH relativeFrom="column">
                  <wp:posOffset>1617345</wp:posOffset>
                </wp:positionH>
                <wp:positionV relativeFrom="paragraph">
                  <wp:posOffset>78105</wp:posOffset>
                </wp:positionV>
                <wp:extent cx="228600" cy="114300"/>
                <wp:effectExtent l="0" t="0" r="0" b="0"/>
                <wp:wrapNone/>
                <wp:docPr id="18" name="Rectangle 3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B6482" id="Rectangle 3128" o:spid="_x0000_s1026" style="position:absolute;margin-left:127.35pt;margin-top:6.15pt;width:18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" filled="f" strokecolor="green" strokeweight="1.5pt"/>
            </w:pict>
          </mc:Fallback>
        </mc:AlternateContent>
      </w:r>
    </w:p>
    <w:p w14:paraId="26584BBC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b/>
          <w:bCs/>
          <w:sz w:val="22"/>
          <w:szCs w:val="22"/>
          <w:highlight w:val="yellow"/>
        </w:rPr>
      </w:pPr>
    </w:p>
    <w:p w14:paraId="245E3A93" w14:textId="4DFDEE17" w:rsidR="003B338B" w:rsidRPr="00ED625E" w:rsidRDefault="003B338B" w:rsidP="003B338B">
      <w:pPr>
        <w:pStyle w:val="Didascalia"/>
        <w:jc w:val="center"/>
        <w:rPr>
          <w:rFonts w:ascii="Tahoma" w:hAnsi="Tahoma" w:cs="Tahoma"/>
          <w:b/>
        </w:rPr>
      </w:pPr>
      <w:r w:rsidRPr="00ED625E">
        <w:rPr>
          <w:rFonts w:ascii="Tahoma" w:hAnsi="Tahoma" w:cs="Tahoma"/>
          <w:b/>
        </w:rPr>
        <w:t xml:space="preserve">Figura </w:t>
      </w:r>
      <w:r w:rsidRPr="00ED625E">
        <w:rPr>
          <w:rFonts w:ascii="Tahoma" w:hAnsi="Tahoma" w:cs="Tahoma"/>
          <w:b/>
        </w:rPr>
        <w:fldChar w:fldCharType="begin"/>
      </w:r>
      <w:r w:rsidRPr="00ED625E">
        <w:rPr>
          <w:rFonts w:ascii="Tahoma" w:hAnsi="Tahoma" w:cs="Tahoma"/>
          <w:b/>
        </w:rPr>
        <w:instrText xml:space="preserve"> SEQ Figura \* ARABIC </w:instrText>
      </w:r>
      <w:r w:rsidRPr="00ED625E">
        <w:rPr>
          <w:rFonts w:ascii="Tahoma" w:hAnsi="Tahoma" w:cs="Tahoma"/>
          <w:b/>
        </w:rPr>
        <w:fldChar w:fldCharType="separate"/>
      </w:r>
      <w:r w:rsidR="00DC6F7A">
        <w:rPr>
          <w:rFonts w:ascii="Tahoma" w:hAnsi="Tahoma" w:cs="Tahoma"/>
          <w:b/>
          <w:noProof/>
        </w:rPr>
        <w:t>6</w:t>
      </w:r>
      <w:r w:rsidRPr="00ED625E">
        <w:rPr>
          <w:rFonts w:ascii="Tahoma" w:hAnsi="Tahoma" w:cs="Tahoma"/>
          <w:b/>
        </w:rPr>
        <w:fldChar w:fldCharType="end"/>
      </w:r>
      <w:r w:rsidRPr="00ED625E">
        <w:rPr>
          <w:rFonts w:ascii="Tahoma" w:hAnsi="Tahoma" w:cs="Tahoma"/>
          <w:b/>
        </w:rPr>
        <w:t xml:space="preserve"> – Campi chiave contenuti nel messaggio logico di </w:t>
      </w:r>
      <w:r w:rsidR="0010300C" w:rsidRPr="00ED625E">
        <w:rPr>
          <w:rFonts w:ascii="Tahoma" w:hAnsi="Tahoma" w:cs="Tahoma"/>
          <w:b/>
        </w:rPr>
        <w:t>esito</w:t>
      </w:r>
    </w:p>
    <w:p w14:paraId="4DF9D39F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043859C6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00D8C0B3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Il messaggio logico </w:t>
      </w:r>
      <w:r w:rsidR="007577CC" w:rsidRPr="00ED625E">
        <w:rPr>
          <w:rFonts w:ascii="Tahoma" w:hAnsi="Tahoma" w:cs="Tahoma"/>
          <w:sz w:val="20"/>
        </w:rPr>
        <w:t>di esito</w:t>
      </w:r>
      <w:r w:rsidRPr="00ED625E">
        <w:rPr>
          <w:rFonts w:ascii="Tahoma" w:hAnsi="Tahoma" w:cs="Tahoma"/>
          <w:sz w:val="20"/>
        </w:rPr>
        <w:t xml:space="preserve"> è univocamente individuato da una chiave costituita da </w:t>
      </w:r>
      <w:r w:rsidR="008D69EE" w:rsidRPr="00ED625E">
        <w:rPr>
          <w:rFonts w:ascii="Tahoma" w:hAnsi="Tahoma" w:cs="Tahoma"/>
          <w:sz w:val="20"/>
        </w:rPr>
        <w:t>tre</w:t>
      </w:r>
      <w:r w:rsidRPr="00ED625E">
        <w:rPr>
          <w:rFonts w:ascii="Tahoma" w:hAnsi="Tahoma" w:cs="Tahoma"/>
          <w:sz w:val="20"/>
        </w:rPr>
        <w:t xml:space="preserve"> campi</w:t>
      </w:r>
      <w:r w:rsidR="008D69EE" w:rsidRPr="00ED625E">
        <w:rPr>
          <w:rFonts w:ascii="Tahoma" w:hAnsi="Tahoma" w:cs="Tahoma"/>
          <w:sz w:val="20"/>
        </w:rPr>
        <w:t xml:space="preserve"> unitamente alla tipologia del messaggio </w:t>
      </w:r>
      <w:r w:rsidR="00853492" w:rsidRPr="00ED625E">
        <w:rPr>
          <w:rFonts w:ascii="Tahoma" w:hAnsi="Tahoma" w:cs="Tahoma"/>
          <w:sz w:val="20"/>
        </w:rPr>
        <w:t>logico desumibile dal tag root</w:t>
      </w:r>
      <w:r w:rsidRPr="00ED625E">
        <w:rPr>
          <w:rFonts w:ascii="Tahoma" w:hAnsi="Tahoma" w:cs="Tahoma"/>
          <w:sz w:val="20"/>
        </w:rPr>
        <w:t>:</w:t>
      </w:r>
    </w:p>
    <w:p w14:paraId="1665363F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43DED09A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Identificativo (&lt;</w:t>
      </w:r>
      <w:proofErr w:type="spellStart"/>
      <w:r w:rsidRPr="00ED625E">
        <w:rPr>
          <w:rFonts w:ascii="Tahoma" w:hAnsi="Tahoma" w:cs="Tahoma"/>
          <w:sz w:val="20"/>
        </w:rPr>
        <w:t>MsgId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55F56E63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Data</w:t>
      </w:r>
      <w:r w:rsidR="008D69EE" w:rsidRPr="00ED625E">
        <w:rPr>
          <w:rFonts w:ascii="Tahoma" w:hAnsi="Tahoma" w:cs="Tahoma"/>
          <w:sz w:val="20"/>
        </w:rPr>
        <w:t xml:space="preserve"> </w:t>
      </w:r>
      <w:r w:rsidR="00853492" w:rsidRPr="00ED625E">
        <w:rPr>
          <w:rFonts w:ascii="Tahoma" w:hAnsi="Tahoma" w:cs="Tahoma"/>
          <w:sz w:val="20"/>
        </w:rPr>
        <w:t xml:space="preserve">di </w:t>
      </w:r>
      <w:r w:rsidRPr="00ED625E">
        <w:rPr>
          <w:rFonts w:ascii="Tahoma" w:hAnsi="Tahoma" w:cs="Tahoma"/>
          <w:sz w:val="20"/>
        </w:rPr>
        <w:t>creazione (&lt;</w:t>
      </w:r>
      <w:proofErr w:type="spellStart"/>
      <w:r w:rsidRPr="00ED625E">
        <w:rPr>
          <w:rFonts w:ascii="Tahoma" w:hAnsi="Tahoma" w:cs="Tahoma"/>
          <w:sz w:val="20"/>
        </w:rPr>
        <w:t>CreDtTm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4398A43B" w14:textId="77777777" w:rsidR="00853492" w:rsidRPr="00ED625E" w:rsidRDefault="00853492" w:rsidP="00853492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ABI Banca Passiva (</w:t>
      </w:r>
      <w:proofErr w:type="spellStart"/>
      <w:r w:rsidRPr="00ED625E">
        <w:rPr>
          <w:rFonts w:ascii="Tahoma" w:hAnsi="Tahoma" w:cs="Tahoma"/>
          <w:sz w:val="20"/>
        </w:rPr>
        <w:t>Sender</w:t>
      </w:r>
      <w:proofErr w:type="spellEnd"/>
      <w:r w:rsidRPr="00ED625E">
        <w:rPr>
          <w:rFonts w:ascii="Tahoma" w:hAnsi="Tahoma" w:cs="Tahoma"/>
          <w:sz w:val="20"/>
        </w:rPr>
        <w:t>) (&lt;</w:t>
      </w:r>
      <w:proofErr w:type="spellStart"/>
      <w:r w:rsidRPr="00ED625E">
        <w:rPr>
          <w:rFonts w:ascii="Tahoma" w:hAnsi="Tahoma" w:cs="Tahoma"/>
          <w:sz w:val="20"/>
        </w:rPr>
        <w:t>ABICd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51E14439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Tipo di messaggio logico (&lt;</w:t>
      </w:r>
      <w:proofErr w:type="spellStart"/>
      <w:r w:rsidR="00FF1727" w:rsidRPr="00ED625E">
        <w:rPr>
          <w:rFonts w:ascii="Tahoma" w:hAnsi="Tahoma" w:cs="Tahoma"/>
          <w:sz w:val="20"/>
        </w:rPr>
        <w:t>CBIStsRptPsdReqLogMsg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4A0321E9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7538D45D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A tale chiave è associato un requisito di univocità a livello di sistema. </w:t>
      </w:r>
    </w:p>
    <w:p w14:paraId="2037E322" w14:textId="77777777" w:rsidR="003B338B" w:rsidRPr="00ED625E" w:rsidRDefault="003B338B" w:rsidP="003B338B">
      <w:pPr>
        <w:pStyle w:val="AltriCover"/>
        <w:rPr>
          <w:rFonts w:ascii="Tahoma" w:hAnsi="Tahoma" w:cs="Tahoma"/>
          <w:noProof w:val="0"/>
          <w:sz w:val="20"/>
        </w:rPr>
      </w:pPr>
    </w:p>
    <w:p w14:paraId="1B113FD5" w14:textId="77777777" w:rsidR="00ED6109" w:rsidRPr="00ED625E" w:rsidRDefault="00ED6109" w:rsidP="003B338B">
      <w:pPr>
        <w:pStyle w:val="AltriCover"/>
        <w:rPr>
          <w:rFonts w:ascii="Tahoma" w:hAnsi="Tahoma" w:cs="Tahoma"/>
          <w:noProof w:val="0"/>
          <w:sz w:val="20"/>
        </w:rPr>
      </w:pPr>
    </w:p>
    <w:p w14:paraId="7FCA95DB" w14:textId="77777777" w:rsidR="00CD2A7B" w:rsidRPr="00ED625E" w:rsidRDefault="002F4221" w:rsidP="003B338B">
      <w:pPr>
        <w:pStyle w:val="AltriCover"/>
        <w:rPr>
          <w:rFonts w:ascii="Tahoma" w:hAnsi="Tahoma" w:cs="Tahoma"/>
          <w:bCs/>
          <w:iCs/>
          <w:snapToGrid w:val="0"/>
          <w:sz w:val="20"/>
        </w:rPr>
      </w:pPr>
      <w:r w:rsidRPr="00ED625E">
        <w:rPr>
          <w:rFonts w:ascii="Tahoma" w:hAnsi="Tahoma" w:cs="Tahoma"/>
          <w:noProof w:val="0"/>
          <w:sz w:val="20"/>
        </w:rPr>
        <w:t xml:space="preserve">I messaggi logici di esito </w:t>
      </w:r>
      <w:r w:rsidR="00CD2A7B" w:rsidRPr="00ED625E">
        <w:rPr>
          <w:rFonts w:ascii="Tahoma" w:hAnsi="Tahoma" w:cs="Tahoma"/>
          <w:noProof w:val="0"/>
          <w:sz w:val="20"/>
        </w:rPr>
        <w:t>vengono correlati con le</w:t>
      </w:r>
      <w:r w:rsidRPr="00ED625E">
        <w:rPr>
          <w:rFonts w:ascii="Tahoma" w:hAnsi="Tahoma" w:cs="Tahoma"/>
          <w:noProof w:val="0"/>
          <w:sz w:val="20"/>
        </w:rPr>
        <w:t xml:space="preserve"> </w:t>
      </w:r>
      <w:r w:rsidR="00CD2A7B" w:rsidRPr="00ED625E">
        <w:rPr>
          <w:rFonts w:ascii="Tahoma" w:hAnsi="Tahoma" w:cs="Tahoma"/>
          <w:bCs/>
          <w:iCs/>
          <w:snapToGrid w:val="0"/>
          <w:sz w:val="20"/>
        </w:rPr>
        <w:t xml:space="preserve">richieste </w:t>
      </w:r>
      <w:smartTag w:uri="urn:schemas-microsoft-com:office:smarttags" w:element="PersonName">
        <w:smartTagPr>
          <w:attr w:name="ProductID" w:val="di pagamento"/>
        </w:smartTagPr>
        <w:r w:rsidR="00CD2A7B" w:rsidRPr="00ED625E">
          <w:rPr>
            <w:rFonts w:ascii="Tahoma" w:hAnsi="Tahoma" w:cs="Tahoma"/>
            <w:bCs/>
            <w:iCs/>
            <w:snapToGrid w:val="0"/>
            <w:sz w:val="20"/>
          </w:rPr>
          <w:t>di pagamento</w:t>
        </w:r>
      </w:smartTag>
      <w:r w:rsidR="00CD2A7B" w:rsidRPr="00ED625E">
        <w:rPr>
          <w:rFonts w:ascii="Tahoma" w:hAnsi="Tahoma" w:cs="Tahoma"/>
          <w:bCs/>
          <w:iCs/>
          <w:snapToGrid w:val="0"/>
          <w:sz w:val="20"/>
        </w:rPr>
        <w:t xml:space="preserve"> PORTING alle quali si riferiscono attraverso gli elementi </w:t>
      </w:r>
      <w:r w:rsidR="00893ACD" w:rsidRPr="00ED625E">
        <w:rPr>
          <w:rFonts w:ascii="Tahoma" w:hAnsi="Tahoma" w:cs="Tahoma"/>
          <w:bCs/>
          <w:iCs/>
          <w:snapToGrid w:val="0"/>
          <w:sz w:val="20"/>
        </w:rPr>
        <w:t>contenuti nel</w:t>
      </w:r>
      <w:r w:rsidR="00CD2A7B" w:rsidRPr="00ED625E">
        <w:rPr>
          <w:rFonts w:ascii="Tahoma" w:hAnsi="Tahoma" w:cs="Tahoma"/>
          <w:bCs/>
          <w:iCs/>
          <w:snapToGrid w:val="0"/>
          <w:sz w:val="20"/>
        </w:rPr>
        <w:t xml:space="preserve"> blocc</w:t>
      </w:r>
      <w:r w:rsidR="00893ACD" w:rsidRPr="00ED625E">
        <w:rPr>
          <w:rFonts w:ascii="Tahoma" w:hAnsi="Tahoma" w:cs="Tahoma"/>
          <w:bCs/>
          <w:iCs/>
          <w:snapToGrid w:val="0"/>
          <w:sz w:val="20"/>
        </w:rPr>
        <w:t>o</w:t>
      </w:r>
      <w:r w:rsidR="00CD2A7B" w:rsidRPr="00ED625E">
        <w:rPr>
          <w:rFonts w:ascii="Tahoma" w:hAnsi="Tahoma" w:cs="Tahoma"/>
          <w:bCs/>
          <w:iCs/>
          <w:snapToGrid w:val="0"/>
          <w:sz w:val="20"/>
        </w:rPr>
        <w:t xml:space="preserve"> </w:t>
      </w:r>
      <w:r w:rsidR="00D84E24" w:rsidRPr="00ED625E">
        <w:rPr>
          <w:rFonts w:ascii="Tahoma" w:hAnsi="Tahoma" w:cs="Tahoma"/>
          <w:bCs/>
          <w:iCs/>
          <w:snapToGrid w:val="0"/>
          <w:sz w:val="20"/>
        </w:rPr>
        <w:t xml:space="preserve">&lt;OrgnlTxRef&gt; e </w:t>
      </w:r>
      <w:r w:rsidR="00CD2A7B" w:rsidRPr="00ED625E">
        <w:rPr>
          <w:rFonts w:ascii="Tahoma" w:hAnsi="Tahoma" w:cs="Tahoma"/>
          <w:bCs/>
          <w:iCs/>
          <w:snapToGrid w:val="0"/>
          <w:sz w:val="20"/>
        </w:rPr>
        <w:t>cioè:</w:t>
      </w:r>
    </w:p>
    <w:p w14:paraId="19E3FDB4" w14:textId="77777777" w:rsidR="003B338B" w:rsidRPr="00ED625E" w:rsidRDefault="003B338B" w:rsidP="003B338B">
      <w:pPr>
        <w:pStyle w:val="AltriCover"/>
        <w:rPr>
          <w:rFonts w:ascii="Tahoma" w:hAnsi="Tahoma" w:cs="Tahoma"/>
          <w:noProof w:val="0"/>
          <w:sz w:val="20"/>
        </w:rPr>
      </w:pPr>
    </w:p>
    <w:p w14:paraId="5A88A1B4" w14:textId="77777777" w:rsidR="003B44EF" w:rsidRPr="00ED625E" w:rsidRDefault="003B44EF" w:rsidP="00D84E24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Importo originario della disposizione (&lt;</w:t>
      </w:r>
      <w:proofErr w:type="spellStart"/>
      <w:r w:rsidRPr="00ED625E">
        <w:rPr>
          <w:rFonts w:ascii="Tahoma" w:hAnsi="Tahoma" w:cs="Tahoma"/>
          <w:sz w:val="20"/>
        </w:rPr>
        <w:t>OrgnlAmt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46B062E3" w14:textId="77777777" w:rsidR="00D84E24" w:rsidRPr="00ED625E" w:rsidRDefault="00D84E24" w:rsidP="00D84E24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Identificativo istruzione di pagamento originaria (&lt;</w:t>
      </w:r>
      <w:proofErr w:type="spellStart"/>
      <w:r w:rsidRPr="00ED625E">
        <w:rPr>
          <w:rFonts w:ascii="Tahoma" w:hAnsi="Tahoma" w:cs="Tahoma"/>
          <w:sz w:val="20"/>
        </w:rPr>
        <w:t>OrgnlInstrId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77CE78E6" w14:textId="77777777" w:rsidR="003B338B" w:rsidRPr="00ED625E" w:rsidRDefault="003B338B" w:rsidP="003B338B">
      <w:pPr>
        <w:pStyle w:val="Titolo3"/>
        <w:tabs>
          <w:tab w:val="clear" w:pos="720"/>
          <w:tab w:val="num" w:pos="851"/>
          <w:tab w:val="num" w:pos="5682"/>
        </w:tabs>
        <w:ind w:left="5682" w:hanging="5682"/>
        <w:rPr>
          <w:rFonts w:cs="Tahoma"/>
        </w:rPr>
      </w:pPr>
      <w:bookmarkStart w:id="90" w:name="_Toc254770807"/>
      <w:bookmarkStart w:id="91" w:name="_Toc128491316"/>
      <w:r w:rsidRPr="00ED625E">
        <w:rPr>
          <w:rFonts w:cs="Tahoma"/>
        </w:rPr>
        <w:lastRenderedPageBreak/>
        <w:t>Identificazione e correlazione degli stati di validazione tecnica</w:t>
      </w:r>
      <w:bookmarkEnd w:id="90"/>
      <w:bookmarkEnd w:id="91"/>
    </w:p>
    <w:p w14:paraId="470118F9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p w14:paraId="1027E765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Al momento della ricezione dei messaggi logici di stato della validazione tecnica, </w:t>
      </w:r>
      <w:smartTag w:uri="urn:schemas-microsoft-com:office:smarttags" w:element="PersonName">
        <w:smartTagPr>
          <w:attr w:name="ProductID" w:val="La Banca Passiva"/>
        </w:smartTagPr>
        <w:smartTag w:uri="urn:schemas-microsoft-com:office:smarttags" w:element="PersonName">
          <w:smartTagPr>
            <w:attr w:name="ProductID" w:val="La Banca"/>
          </w:smartTagPr>
          <w:r w:rsidRPr="00ED625E">
            <w:rPr>
              <w:rFonts w:ascii="Tahoma" w:hAnsi="Tahoma" w:cs="Tahoma"/>
              <w:sz w:val="20"/>
            </w:rPr>
            <w:t>la Banca</w:t>
          </w:r>
        </w:smartTag>
        <w:r w:rsidRPr="00ED625E">
          <w:rPr>
            <w:rFonts w:ascii="Tahoma" w:hAnsi="Tahoma" w:cs="Tahoma"/>
            <w:sz w:val="20"/>
          </w:rPr>
          <w:t xml:space="preserve"> Passiva</w:t>
        </w:r>
      </w:smartTag>
      <w:r w:rsidRPr="00ED625E">
        <w:rPr>
          <w:rFonts w:ascii="Tahoma" w:hAnsi="Tahoma" w:cs="Tahoma"/>
          <w:sz w:val="20"/>
        </w:rPr>
        <w:t xml:space="preserve"> deve poterli individuare e correlare con i messaggi logici precedentemente inviati.</w:t>
      </w:r>
    </w:p>
    <w:p w14:paraId="65E4C67C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  <w:highlight w:val="yellow"/>
        </w:rPr>
      </w:pPr>
    </w:p>
    <w:p w14:paraId="149F771D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La figura seguente mostra il dettaglio dei campi utilizzati per l’identificazione e la riconciliazione dei messaggi logici di stato della validazione tecnica.</w:t>
      </w:r>
    </w:p>
    <w:p w14:paraId="44A954DF" w14:textId="38F48F23" w:rsidR="003B338B" w:rsidRPr="00ED625E" w:rsidRDefault="00374AC6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noProof/>
          <w:snapToGrid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7161198" wp14:editId="35F2A6C4">
                <wp:simplePos x="0" y="0"/>
                <wp:positionH relativeFrom="column">
                  <wp:posOffset>5012055</wp:posOffset>
                </wp:positionH>
                <wp:positionV relativeFrom="paragraph">
                  <wp:posOffset>4513580</wp:posOffset>
                </wp:positionV>
                <wp:extent cx="657860" cy="342900"/>
                <wp:effectExtent l="0" t="0" r="0" b="0"/>
                <wp:wrapNone/>
                <wp:docPr id="17" name="Rectangle 3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336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EB2B6" id="Rectangle 3160" o:spid="_x0000_s1026" style="position:absolute;margin-left:394.65pt;margin-top:355.4pt;width:51.8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" filled="f" strokecolor="#036" strokeweight="1.5pt"/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4ADC179" wp14:editId="581A5675">
                <wp:simplePos x="0" y="0"/>
                <wp:positionH relativeFrom="column">
                  <wp:posOffset>3630295</wp:posOffset>
                </wp:positionH>
                <wp:positionV relativeFrom="paragraph">
                  <wp:posOffset>3011170</wp:posOffset>
                </wp:positionV>
                <wp:extent cx="914400" cy="1256030"/>
                <wp:effectExtent l="0" t="0" r="0" b="0"/>
                <wp:wrapNone/>
                <wp:docPr id="16" name="Rectangle 3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2560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336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41488" id="Rectangle 3159" o:spid="_x0000_s1026" style="position:absolute;margin-left:285.85pt;margin-top:237.1pt;width:1in;height:98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" filled="f" strokecolor="#036" strokeweight="1.5pt"/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E3FCDA" wp14:editId="1A93B826">
                <wp:simplePos x="0" y="0"/>
                <wp:positionH relativeFrom="column">
                  <wp:posOffset>3446145</wp:posOffset>
                </wp:positionH>
                <wp:positionV relativeFrom="paragraph">
                  <wp:posOffset>441960</wp:posOffset>
                </wp:positionV>
                <wp:extent cx="914400" cy="1258570"/>
                <wp:effectExtent l="0" t="0" r="0" b="0"/>
                <wp:wrapNone/>
                <wp:docPr id="15" name="Rectangle 3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2585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B332B" id="Rectangle 3157" o:spid="_x0000_s1026" style="position:absolute;margin-left:271.35pt;margin-top:34.8pt;width:1in;height:99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" filled="f" strokecolor="green" strokeweight="1.5pt"/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D67EC05" wp14:editId="38A98417">
                <wp:simplePos x="0" y="0"/>
                <wp:positionH relativeFrom="column">
                  <wp:posOffset>4606925</wp:posOffset>
                </wp:positionH>
                <wp:positionV relativeFrom="paragraph">
                  <wp:posOffset>1936750</wp:posOffset>
                </wp:positionV>
                <wp:extent cx="673100" cy="342900"/>
                <wp:effectExtent l="0" t="0" r="0" b="0"/>
                <wp:wrapNone/>
                <wp:docPr id="14" name="Rectangle 3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100" cy="342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1D8206" id="Rectangle 3158" o:spid="_x0000_s1026" style="position:absolute;margin-left:362.75pt;margin-top:152.5pt;width:53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" filled="f" strokecolor="green" strokeweight="1.5pt"/>
            </w:pict>
          </mc:Fallback>
        </mc:AlternateContent>
      </w:r>
      <w:r w:rsidRPr="00ED625E">
        <w:rPr>
          <w:rFonts w:ascii="Tahoma" w:hAnsi="Tahoma" w:cs="Tahoma"/>
          <w:noProof/>
          <w:sz w:val="20"/>
        </w:rPr>
        <w:drawing>
          <wp:inline distT="0" distB="0" distL="0" distR="0" wp14:anchorId="06D657D5" wp14:editId="30F155F1">
            <wp:extent cx="5981700" cy="642937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1" t="10667" r="39006" b="8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9D7D6" w14:textId="6BE9F26B" w:rsidR="003B338B" w:rsidRPr="00ED625E" w:rsidRDefault="00374AC6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F43BF3" wp14:editId="2EC237F8">
                <wp:simplePos x="0" y="0"/>
                <wp:positionH relativeFrom="column">
                  <wp:posOffset>3349625</wp:posOffset>
                </wp:positionH>
                <wp:positionV relativeFrom="paragraph">
                  <wp:posOffset>116205</wp:posOffset>
                </wp:positionV>
                <wp:extent cx="228600" cy="114300"/>
                <wp:effectExtent l="0" t="0" r="0" b="0"/>
                <wp:wrapNone/>
                <wp:docPr id="13" name="Rectangle 3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3366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D95E2" id="Rectangle 3137" o:spid="_x0000_s1026" style="position:absolute;margin-left:263.75pt;margin-top:9.15pt;width:18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" filled="f" strokecolor="#036" strokeweight="1.5pt"/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ACD49D" wp14:editId="539F91FE">
                <wp:simplePos x="0" y="0"/>
                <wp:positionH relativeFrom="column">
                  <wp:posOffset>3543300</wp:posOffset>
                </wp:positionH>
                <wp:positionV relativeFrom="paragraph">
                  <wp:posOffset>64770</wp:posOffset>
                </wp:positionV>
                <wp:extent cx="1617345" cy="622935"/>
                <wp:effectExtent l="0" t="0" r="0" b="0"/>
                <wp:wrapNone/>
                <wp:docPr id="12" name="Text Box 3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345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D0FB7" w14:textId="77777777" w:rsidR="003B338B" w:rsidRPr="00E15C8F" w:rsidRDefault="003B338B" w:rsidP="003B338B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Campi chiave per individuare univocamente il messaggio logico referenziato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CD49D" id="Text Box 3138" o:spid="_x0000_s1030" type="#_x0000_t202" style="position:absolute;left:0;text-align:left;margin-left:279pt;margin-top:5.1pt;width:127.35pt;height:49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" filled="f" stroked="f">
                <v:textbox>
                  <w:txbxContent>
                    <w:p w14:paraId="011D0FB7" w14:textId="77777777" w:rsidR="003B338B" w:rsidRPr="00E15C8F" w:rsidRDefault="003B338B" w:rsidP="003B338B">
                      <w:pPr>
                        <w:ind w:left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Campi chiave per individuare univocamente il messaggio logico referenziato</w:t>
                      </w:r>
                    </w:p>
                  </w:txbxContent>
                </v:textbox>
              </v:shape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4653DC3" wp14:editId="29C92433">
                <wp:simplePos x="0" y="0"/>
                <wp:positionH relativeFrom="column">
                  <wp:posOffset>1368425</wp:posOffset>
                </wp:positionH>
                <wp:positionV relativeFrom="paragraph">
                  <wp:posOffset>116205</wp:posOffset>
                </wp:positionV>
                <wp:extent cx="228600" cy="114300"/>
                <wp:effectExtent l="0" t="0" r="0" b="0"/>
                <wp:wrapNone/>
                <wp:docPr id="11" name="Rectangle 3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EC597" id="Rectangle 3135" o:spid="_x0000_s1026" style="position:absolute;margin-left:107.75pt;margin-top:9.15pt;width:18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" filled="f" strokecolor="green" strokeweight="1.5pt"/>
            </w:pict>
          </mc:Fallback>
        </mc:AlternateContent>
      </w:r>
      <w:r w:rsidRPr="00ED625E">
        <w:rPr>
          <w:rFonts w:ascii="Tahoma" w:hAnsi="Tahoma" w:cs="Tahoma"/>
          <w:noProof/>
          <w:snapToGrid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FF3A8D" wp14:editId="50494E2F">
                <wp:simplePos x="0" y="0"/>
                <wp:positionH relativeFrom="column">
                  <wp:posOffset>1562100</wp:posOffset>
                </wp:positionH>
                <wp:positionV relativeFrom="paragraph">
                  <wp:posOffset>64770</wp:posOffset>
                </wp:positionV>
                <wp:extent cx="1617345" cy="622935"/>
                <wp:effectExtent l="0" t="0" r="0" b="0"/>
                <wp:wrapNone/>
                <wp:docPr id="10" name="Text Box 3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7345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940C5" w14:textId="77777777" w:rsidR="003B338B" w:rsidRPr="00E15C8F" w:rsidRDefault="003B338B" w:rsidP="003B338B">
                            <w:pPr>
                              <w:ind w:left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Campi chiave per individuare univocamente il messaggio di validazione tecnica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F3A8D" id="Text Box 3136" o:spid="_x0000_s1031" type="#_x0000_t202" style="position:absolute;left:0;text-align:left;margin-left:123pt;margin-top:5.1pt;width:127.35pt;height:49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" filled="f" stroked="f">
                <v:textbox>
                  <w:txbxContent>
                    <w:p w14:paraId="710940C5" w14:textId="77777777" w:rsidR="003B338B" w:rsidRPr="00E15C8F" w:rsidRDefault="003B338B" w:rsidP="003B338B">
                      <w:pPr>
                        <w:ind w:left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Campi chiave per individuare univocamente il messaggio di validazione tecnica</w:t>
                      </w:r>
                    </w:p>
                  </w:txbxContent>
                </v:textbox>
              </v:shape>
            </w:pict>
          </mc:Fallback>
        </mc:AlternateContent>
      </w:r>
    </w:p>
    <w:p w14:paraId="734A0B00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7A94EC2B" w14:textId="77777777" w:rsidR="003B338B" w:rsidRPr="00ED625E" w:rsidRDefault="003B338B" w:rsidP="003B338B">
      <w:pPr>
        <w:pStyle w:val="Corpotesto"/>
        <w:rPr>
          <w:rFonts w:ascii="Tahoma" w:hAnsi="Tahoma" w:cs="Tahoma"/>
        </w:rPr>
      </w:pPr>
      <w:r w:rsidRPr="00ED625E">
        <w:rPr>
          <w:rFonts w:ascii="Tahoma" w:hAnsi="Tahoma" w:cs="Tahoma"/>
          <w:noProof/>
          <w:snapToGrid/>
          <w:sz w:val="20"/>
        </w:rPr>
        <w:t xml:space="preserve"> </w:t>
      </w:r>
    </w:p>
    <w:p w14:paraId="3E35207D" w14:textId="0419B154" w:rsidR="003B338B" w:rsidRPr="00ED625E" w:rsidRDefault="003B338B" w:rsidP="003B338B">
      <w:pPr>
        <w:pStyle w:val="Didascalia"/>
        <w:jc w:val="center"/>
        <w:rPr>
          <w:rFonts w:ascii="Tahoma" w:hAnsi="Tahoma" w:cs="Tahoma"/>
          <w:b/>
        </w:rPr>
      </w:pPr>
      <w:bookmarkStart w:id="92" w:name="OLE_LINK7"/>
      <w:r w:rsidRPr="00ED625E">
        <w:rPr>
          <w:rFonts w:ascii="Tahoma" w:hAnsi="Tahoma" w:cs="Tahoma"/>
          <w:b/>
        </w:rPr>
        <w:t xml:space="preserve">Figura </w:t>
      </w:r>
      <w:r w:rsidRPr="00ED625E">
        <w:rPr>
          <w:rFonts w:ascii="Tahoma" w:hAnsi="Tahoma" w:cs="Tahoma"/>
          <w:b/>
        </w:rPr>
        <w:fldChar w:fldCharType="begin"/>
      </w:r>
      <w:r w:rsidRPr="00ED625E">
        <w:rPr>
          <w:rFonts w:ascii="Tahoma" w:hAnsi="Tahoma" w:cs="Tahoma"/>
          <w:b/>
        </w:rPr>
        <w:instrText xml:space="preserve"> SEQ Figura \* ARABIC </w:instrText>
      </w:r>
      <w:r w:rsidRPr="00ED625E">
        <w:rPr>
          <w:rFonts w:ascii="Tahoma" w:hAnsi="Tahoma" w:cs="Tahoma"/>
          <w:b/>
        </w:rPr>
        <w:fldChar w:fldCharType="separate"/>
      </w:r>
      <w:r w:rsidR="00DC6F7A">
        <w:rPr>
          <w:rFonts w:ascii="Tahoma" w:hAnsi="Tahoma" w:cs="Tahoma"/>
          <w:b/>
          <w:noProof/>
        </w:rPr>
        <w:t>7</w:t>
      </w:r>
      <w:r w:rsidRPr="00ED625E">
        <w:rPr>
          <w:rFonts w:ascii="Tahoma" w:hAnsi="Tahoma" w:cs="Tahoma"/>
          <w:b/>
        </w:rPr>
        <w:fldChar w:fldCharType="end"/>
      </w:r>
      <w:r w:rsidRPr="00ED625E">
        <w:rPr>
          <w:rFonts w:ascii="Tahoma" w:hAnsi="Tahoma" w:cs="Tahoma"/>
          <w:b/>
        </w:rPr>
        <w:t xml:space="preserve"> </w:t>
      </w:r>
      <w:bookmarkEnd w:id="92"/>
      <w:r w:rsidRPr="00ED625E">
        <w:rPr>
          <w:rFonts w:ascii="Tahoma" w:hAnsi="Tahoma" w:cs="Tahoma"/>
          <w:b/>
        </w:rPr>
        <w:t>– Campi chiave contenuti nel messaggio logico di stato della validazione tecnica</w:t>
      </w:r>
    </w:p>
    <w:p w14:paraId="172C206C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p w14:paraId="12E48DE1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Il messaggio logico di stato della validazione tecnica</w:t>
      </w:r>
      <w:r w:rsidR="00431A51" w:rsidRPr="00ED625E">
        <w:rPr>
          <w:rFonts w:ascii="Tahoma" w:hAnsi="Tahoma" w:cs="Tahoma"/>
          <w:sz w:val="20"/>
        </w:rPr>
        <w:t xml:space="preserve"> </w:t>
      </w:r>
      <w:r w:rsidRPr="00ED625E">
        <w:rPr>
          <w:rFonts w:ascii="Tahoma" w:hAnsi="Tahoma" w:cs="Tahoma"/>
          <w:sz w:val="20"/>
        </w:rPr>
        <w:t>è univocamente individuato da una chiave costituita dai seguenti campi:</w:t>
      </w:r>
    </w:p>
    <w:p w14:paraId="65239E84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22852D7C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Identificativo (&lt;</w:t>
      </w:r>
      <w:proofErr w:type="spellStart"/>
      <w:r w:rsidRPr="00ED625E">
        <w:rPr>
          <w:rFonts w:ascii="Tahoma" w:hAnsi="Tahoma" w:cs="Tahoma"/>
          <w:sz w:val="20"/>
        </w:rPr>
        <w:t>MsgId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6A2EA75D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Data creazione (&lt;</w:t>
      </w:r>
      <w:proofErr w:type="spellStart"/>
      <w:r w:rsidRPr="00ED625E">
        <w:rPr>
          <w:rFonts w:ascii="Tahoma" w:hAnsi="Tahoma" w:cs="Tahoma"/>
          <w:sz w:val="20"/>
        </w:rPr>
        <w:t>CreDtTm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1AD79944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Tipo di messaggio logico (&lt;</w:t>
      </w:r>
      <w:proofErr w:type="spellStart"/>
      <w:r w:rsidRPr="00ED625E">
        <w:rPr>
          <w:rFonts w:ascii="Tahoma" w:hAnsi="Tahoma" w:cs="Tahoma"/>
          <w:sz w:val="20"/>
        </w:rPr>
        <w:t>MsgTpCd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5C1F908E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CUC Banca Proponente (</w:t>
      </w:r>
      <w:proofErr w:type="spellStart"/>
      <w:r w:rsidRPr="00ED625E">
        <w:rPr>
          <w:rFonts w:ascii="Tahoma" w:hAnsi="Tahoma" w:cs="Tahoma"/>
          <w:sz w:val="20"/>
        </w:rPr>
        <w:t>Sender</w:t>
      </w:r>
      <w:proofErr w:type="spellEnd"/>
      <w:r w:rsidRPr="00ED625E">
        <w:rPr>
          <w:rFonts w:ascii="Tahoma" w:hAnsi="Tahoma" w:cs="Tahoma"/>
          <w:sz w:val="20"/>
        </w:rPr>
        <w:t>) (&lt;CUC&gt;)</w:t>
      </w:r>
    </w:p>
    <w:p w14:paraId="41F98309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1C24B5E1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La chiave di correlazione con il messaggio logico </w:t>
      </w:r>
      <w:r w:rsidR="00E6381F" w:rsidRPr="00ED625E">
        <w:rPr>
          <w:rFonts w:ascii="Tahoma" w:hAnsi="Tahoma" w:cs="Tahoma"/>
          <w:sz w:val="20"/>
        </w:rPr>
        <w:t>di esito</w:t>
      </w:r>
      <w:r w:rsidRPr="00ED625E">
        <w:rPr>
          <w:rFonts w:ascii="Tahoma" w:hAnsi="Tahoma" w:cs="Tahoma"/>
          <w:sz w:val="20"/>
        </w:rPr>
        <w:t xml:space="preserve"> originario è invece costituita dai seguenti campi:</w:t>
      </w:r>
    </w:p>
    <w:p w14:paraId="476248C3" w14:textId="77777777" w:rsidR="003B338B" w:rsidRPr="00ED625E" w:rsidRDefault="003B338B" w:rsidP="003B338B">
      <w:pPr>
        <w:pStyle w:val="Corpotesto"/>
        <w:jc w:val="both"/>
        <w:rPr>
          <w:rFonts w:ascii="Tahoma" w:hAnsi="Tahoma" w:cs="Tahoma"/>
          <w:sz w:val="20"/>
        </w:rPr>
      </w:pPr>
    </w:p>
    <w:p w14:paraId="208E3A62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Identificativo messaggio logico referenziato (&lt;</w:t>
      </w:r>
      <w:proofErr w:type="spellStart"/>
      <w:r w:rsidRPr="00ED625E">
        <w:rPr>
          <w:rFonts w:ascii="Tahoma" w:hAnsi="Tahoma" w:cs="Tahoma"/>
          <w:sz w:val="20"/>
        </w:rPr>
        <w:t>MsgId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0B627767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Data creazione messaggio logico referenziato (&lt;</w:t>
      </w:r>
      <w:proofErr w:type="spellStart"/>
      <w:r w:rsidRPr="00ED625E">
        <w:rPr>
          <w:rFonts w:ascii="Tahoma" w:hAnsi="Tahoma" w:cs="Tahoma"/>
          <w:sz w:val="20"/>
        </w:rPr>
        <w:t>CreDtTm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5B8B6DED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Tipo di messaggio logico referenziato (&lt;</w:t>
      </w:r>
      <w:proofErr w:type="spellStart"/>
      <w:r w:rsidRPr="00ED625E">
        <w:rPr>
          <w:rFonts w:ascii="Tahoma" w:hAnsi="Tahoma" w:cs="Tahoma"/>
          <w:sz w:val="20"/>
        </w:rPr>
        <w:t>MsgTpCd</w:t>
      </w:r>
      <w:proofErr w:type="spellEnd"/>
      <w:r w:rsidRPr="00ED625E">
        <w:rPr>
          <w:rFonts w:ascii="Tahoma" w:hAnsi="Tahoma" w:cs="Tahoma"/>
          <w:sz w:val="20"/>
        </w:rPr>
        <w:t>&gt;)</w:t>
      </w:r>
    </w:p>
    <w:p w14:paraId="0F051031" w14:textId="77777777" w:rsidR="003B338B" w:rsidRPr="00ED625E" w:rsidRDefault="003B338B" w:rsidP="003B338B">
      <w:pPr>
        <w:pStyle w:val="Corpotesto"/>
        <w:numPr>
          <w:ilvl w:val="0"/>
          <w:numId w:val="30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CUC Banca Passiva (</w:t>
      </w:r>
      <w:proofErr w:type="spellStart"/>
      <w:r w:rsidRPr="00ED625E">
        <w:rPr>
          <w:rFonts w:ascii="Tahoma" w:hAnsi="Tahoma" w:cs="Tahoma"/>
          <w:sz w:val="20"/>
        </w:rPr>
        <w:t>Sender</w:t>
      </w:r>
      <w:proofErr w:type="spellEnd"/>
      <w:r w:rsidRPr="00ED625E">
        <w:rPr>
          <w:rFonts w:ascii="Tahoma" w:hAnsi="Tahoma" w:cs="Tahoma"/>
          <w:sz w:val="20"/>
        </w:rPr>
        <w:t>) del messaggio logico referenziato (&lt;CUC&gt;)</w:t>
      </w:r>
    </w:p>
    <w:p w14:paraId="504ADB47" w14:textId="77777777" w:rsidR="00C66B5D" w:rsidRPr="00ED625E" w:rsidRDefault="00C66B5D" w:rsidP="00C66B5D">
      <w:pPr>
        <w:ind w:left="0"/>
        <w:rPr>
          <w:rFonts w:cs="Tahoma"/>
          <w:sz w:val="20"/>
          <w:highlight w:val="yellow"/>
        </w:rPr>
      </w:pPr>
    </w:p>
    <w:p w14:paraId="62CB0477" w14:textId="77777777" w:rsidR="00C66B5D" w:rsidRPr="00ED625E" w:rsidRDefault="00C66B5D" w:rsidP="00C66B5D">
      <w:pPr>
        <w:ind w:left="0"/>
        <w:rPr>
          <w:rFonts w:cs="Tahoma"/>
          <w:sz w:val="20"/>
          <w:highlight w:val="yellow"/>
        </w:rPr>
      </w:pPr>
    </w:p>
    <w:p w14:paraId="2177229F" w14:textId="77777777" w:rsidR="00FF1727" w:rsidRPr="00ED625E" w:rsidRDefault="00FF1727" w:rsidP="0024449B">
      <w:pPr>
        <w:pStyle w:val="Titolo2"/>
      </w:pPr>
      <w:r w:rsidRPr="00ED625E">
        <w:tab/>
      </w:r>
      <w:bookmarkStart w:id="93" w:name="_Toc254770808"/>
      <w:bookmarkStart w:id="94" w:name="_Toc128491317"/>
      <w:r w:rsidRPr="00ED625E">
        <w:t>Controlli in ricezione e modalità di risposta</w:t>
      </w:r>
      <w:bookmarkEnd w:id="93"/>
      <w:bookmarkEnd w:id="94"/>
    </w:p>
    <w:p w14:paraId="7277FBFC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p w14:paraId="000AE4AB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2"/>
          <w:szCs w:val="22"/>
        </w:rPr>
      </w:pPr>
      <w:r w:rsidRPr="00ED625E">
        <w:rPr>
          <w:rFonts w:ascii="Tahoma" w:hAnsi="Tahoma" w:cs="Tahoma"/>
          <w:sz w:val="20"/>
        </w:rPr>
        <w:t>Nel presente paragrafo vengono illustrati i controlli che le banche sono tenute ad effettuare sui messaggi logici veicolati. Per i principi generali in merito alla gestione dei messaggi fisici ed alle modalità di risposta si faccia riferimento a quanto descritto nel documento</w:t>
      </w:r>
      <w:r w:rsidRPr="00ED625E">
        <w:rPr>
          <w:rFonts w:ascii="Tahoma" w:hAnsi="Tahoma" w:cs="Tahoma"/>
          <w:sz w:val="22"/>
          <w:szCs w:val="22"/>
        </w:rPr>
        <w:t xml:space="preserve"> </w:t>
      </w:r>
      <w:r w:rsidRPr="00ED625E">
        <w:rPr>
          <w:rFonts w:ascii="Tahoma" w:hAnsi="Tahoma" w:cs="Tahoma"/>
          <w:i/>
          <w:sz w:val="20"/>
        </w:rPr>
        <w:t>STFW-MO-001 – Framework Gestione Servizi</w:t>
      </w:r>
      <w:r w:rsidRPr="00ED625E">
        <w:rPr>
          <w:rFonts w:ascii="Tahoma" w:hAnsi="Tahoma" w:cs="Tahoma"/>
          <w:sz w:val="22"/>
          <w:szCs w:val="22"/>
        </w:rPr>
        <w:t>.</w:t>
      </w:r>
    </w:p>
    <w:p w14:paraId="3CF319CF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</w:p>
    <w:p w14:paraId="5532020D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</w:p>
    <w:p w14:paraId="7A858AC1" w14:textId="77777777" w:rsidR="00FF1727" w:rsidRPr="00ED625E" w:rsidRDefault="00FF1727" w:rsidP="00FF1727">
      <w:pPr>
        <w:pStyle w:val="Titolo3"/>
        <w:tabs>
          <w:tab w:val="clear" w:pos="720"/>
          <w:tab w:val="num" w:pos="851"/>
          <w:tab w:val="num" w:pos="5682"/>
        </w:tabs>
        <w:ind w:left="5682" w:hanging="5682"/>
        <w:rPr>
          <w:rFonts w:cs="Tahoma"/>
        </w:rPr>
      </w:pPr>
      <w:bookmarkStart w:id="95" w:name="_Toc254770809"/>
      <w:bookmarkStart w:id="96" w:name="_Toc128491318"/>
      <w:r w:rsidRPr="00ED625E">
        <w:rPr>
          <w:rFonts w:cs="Tahoma"/>
        </w:rPr>
        <w:t>Controlli da effettuare sulle richieste di servizio</w:t>
      </w:r>
      <w:bookmarkEnd w:id="95"/>
      <w:bookmarkEnd w:id="96"/>
      <w:r w:rsidRPr="00ED625E">
        <w:rPr>
          <w:rFonts w:cs="Tahoma"/>
        </w:rPr>
        <w:t xml:space="preserve"> </w:t>
      </w:r>
    </w:p>
    <w:p w14:paraId="70290CBD" w14:textId="77777777" w:rsidR="00FF1727" w:rsidRPr="00ED625E" w:rsidRDefault="00FF1727" w:rsidP="00FF1727">
      <w:pPr>
        <w:pStyle w:val="AltriCover"/>
        <w:rPr>
          <w:rFonts w:ascii="Tahoma" w:hAnsi="Tahoma" w:cs="Tahoma"/>
          <w:noProof w:val="0"/>
          <w:sz w:val="20"/>
        </w:rPr>
      </w:pPr>
    </w:p>
    <w:p w14:paraId="71DAADF6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Sono di seguito illustrati i controlli applicativi, aggiuntivi rispetto a quelli puramente formali legati allo schema XSD del messaggio, che </w:t>
      </w:r>
      <w:smartTag w:uri="urn:schemas-microsoft-com:office:smarttags" w:element="PersonName">
        <w:smartTagPr>
          <w:attr w:name="ProductID" w:val="la Banca Proponente"/>
        </w:smartTagPr>
        <w:smartTag w:uri="urn:schemas-microsoft-com:office:smarttags" w:element="PersonName">
          <w:smartTagPr>
            <w:attr w:name="ProductID" w:val="La Banca"/>
          </w:smartTagPr>
          <w:r w:rsidRPr="00ED625E">
            <w:rPr>
              <w:rFonts w:ascii="Tahoma" w:hAnsi="Tahoma" w:cs="Tahoma"/>
              <w:sz w:val="20"/>
            </w:rPr>
            <w:t>la Banca</w:t>
          </w:r>
        </w:smartTag>
        <w:r w:rsidRPr="00ED625E">
          <w:rPr>
            <w:rFonts w:ascii="Tahoma" w:hAnsi="Tahoma" w:cs="Tahoma"/>
            <w:sz w:val="20"/>
          </w:rPr>
          <w:t xml:space="preserve"> Proponente</w:t>
        </w:r>
      </w:smartTag>
      <w:r w:rsidRPr="00ED625E">
        <w:rPr>
          <w:rFonts w:ascii="Tahoma" w:hAnsi="Tahoma" w:cs="Tahoma"/>
          <w:sz w:val="20"/>
        </w:rPr>
        <w:t xml:space="preserve"> è tenuta ad effettuare sul singolo messaggio logico al fine di restituire apposito messaggio di stato della validazione tecnica.</w:t>
      </w:r>
    </w:p>
    <w:p w14:paraId="6D50A795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</w:p>
    <w:p w14:paraId="4A39EAA7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  <w:smartTag w:uri="urn:schemas-microsoft-com:office:smarttags" w:element="PersonName">
        <w:smartTagPr>
          <w:attr w:name="ProductID" w:val="La Banca Passiva"/>
        </w:smartTagPr>
        <w:smartTag w:uri="urn:schemas-microsoft-com:office:smarttags" w:element="PersonName">
          <w:smartTagPr>
            <w:attr w:name="ProductID" w:val="La Banca"/>
          </w:smartTagPr>
          <w:r w:rsidRPr="00ED625E">
            <w:rPr>
              <w:rFonts w:ascii="Tahoma" w:hAnsi="Tahoma" w:cs="Tahoma"/>
              <w:sz w:val="20"/>
            </w:rPr>
            <w:t>La Banca</w:t>
          </w:r>
        </w:smartTag>
        <w:r w:rsidRPr="00ED625E">
          <w:rPr>
            <w:rFonts w:ascii="Tahoma" w:hAnsi="Tahoma" w:cs="Tahoma"/>
            <w:sz w:val="20"/>
          </w:rPr>
          <w:t xml:space="preserve"> Passiva</w:t>
        </w:r>
      </w:smartTag>
      <w:r w:rsidRPr="00ED625E">
        <w:rPr>
          <w:rFonts w:ascii="Tahoma" w:hAnsi="Tahoma" w:cs="Tahoma"/>
          <w:sz w:val="20"/>
        </w:rPr>
        <w:t xml:space="preserve"> ha l’onere di effettuare in anticipo i medesimi controlli onde prevenire scarti da parte della Banca Proponente.</w:t>
      </w:r>
    </w:p>
    <w:p w14:paraId="2AEBD552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</w:p>
    <w:p w14:paraId="34637DA9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Di seguito viene riportata la lista dei controlli che </w:t>
      </w:r>
      <w:smartTag w:uri="urn:schemas-microsoft-com:office:smarttags" w:element="PersonName">
        <w:smartTagPr>
          <w:attr w:name="ProductID" w:val="la Banca Proponente"/>
        </w:smartTagPr>
        <w:smartTag w:uri="urn:schemas-microsoft-com:office:smarttags" w:element="PersonName">
          <w:smartTagPr>
            <w:attr w:name="ProductID" w:val="La Banca"/>
          </w:smartTagPr>
          <w:r w:rsidRPr="00ED625E">
            <w:rPr>
              <w:rFonts w:ascii="Tahoma" w:hAnsi="Tahoma" w:cs="Tahoma"/>
              <w:sz w:val="20"/>
            </w:rPr>
            <w:t>la Banca</w:t>
          </w:r>
        </w:smartTag>
        <w:r w:rsidRPr="00ED625E">
          <w:rPr>
            <w:rFonts w:ascii="Tahoma" w:hAnsi="Tahoma" w:cs="Tahoma"/>
            <w:sz w:val="20"/>
          </w:rPr>
          <w:t xml:space="preserve"> Proponente</w:t>
        </w:r>
      </w:smartTag>
      <w:r w:rsidRPr="00ED625E">
        <w:rPr>
          <w:rFonts w:ascii="Tahoma" w:hAnsi="Tahoma" w:cs="Tahoma"/>
          <w:sz w:val="20"/>
        </w:rPr>
        <w:t xml:space="preserve"> è tenuta ad effettuare in qualità di destinataria delle distinte.</w:t>
      </w:r>
    </w:p>
    <w:p w14:paraId="67D8922F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</w:p>
    <w:p w14:paraId="7A6D1473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Per ogni controllo viene indicato il codice di errore da indicare qualora la verifica non vada a buon fine.</w:t>
      </w:r>
    </w:p>
    <w:p w14:paraId="45B677E3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</w:p>
    <w:p w14:paraId="04221FE7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Nel caso in cui in corri</w:t>
      </w:r>
      <w:smartTag w:uri="urn:schemas-microsoft-com:office:smarttags" w:element="PersonName">
        <w:r w:rsidRPr="00ED625E">
          <w:rPr>
            <w:rFonts w:ascii="Tahoma" w:hAnsi="Tahoma" w:cs="Tahoma"/>
            <w:sz w:val="20"/>
          </w:rPr>
          <w:t>sp</w:t>
        </w:r>
      </w:smartTag>
      <w:r w:rsidRPr="00ED625E">
        <w:rPr>
          <w:rFonts w:ascii="Tahoma" w:hAnsi="Tahoma" w:cs="Tahoma"/>
          <w:sz w:val="20"/>
        </w:rPr>
        <w:t xml:space="preserve">ondenza di alcuni errori non sia previsto un codice </w:t>
      </w:r>
      <w:smartTag w:uri="urn:schemas-microsoft-com:office:smarttags" w:element="PersonName">
        <w:r w:rsidRPr="00ED625E">
          <w:rPr>
            <w:rFonts w:ascii="Tahoma" w:hAnsi="Tahoma" w:cs="Tahoma"/>
            <w:sz w:val="20"/>
          </w:rPr>
          <w:t>sp</w:t>
        </w:r>
      </w:smartTag>
      <w:r w:rsidRPr="00ED625E">
        <w:rPr>
          <w:rFonts w:ascii="Tahoma" w:hAnsi="Tahoma" w:cs="Tahoma"/>
          <w:sz w:val="20"/>
        </w:rPr>
        <w:t>ecifico da utilizzare, per essi la segnalazione avviene tramite il codice generico “NARR” unitamente ad una stringa di dettaglio da inserire nel  campo testuale, opzionale e ripetitivo “</w:t>
      </w:r>
      <w:proofErr w:type="spellStart"/>
      <w:r w:rsidRPr="00ED625E">
        <w:rPr>
          <w:rFonts w:ascii="Tahoma" w:hAnsi="Tahoma" w:cs="Tahoma"/>
          <w:sz w:val="20"/>
        </w:rPr>
        <w:t>AddtlStsRsnInf</w:t>
      </w:r>
      <w:proofErr w:type="spellEnd"/>
      <w:r w:rsidRPr="00ED625E">
        <w:rPr>
          <w:rFonts w:ascii="Tahoma" w:hAnsi="Tahoma" w:cs="Tahoma"/>
          <w:sz w:val="20"/>
        </w:rPr>
        <w:t xml:space="preserve">” contenuto nel messaggio logico di stato della validazione tecnica. </w:t>
      </w:r>
    </w:p>
    <w:p w14:paraId="2C2E8BA1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  </w:t>
      </w:r>
    </w:p>
    <w:p w14:paraId="10AF677F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  <w:smartTag w:uri="urn:schemas-microsoft-com:office:smarttags" w:element="PersonName">
        <w:smartTagPr>
          <w:attr w:name="ProductID" w:val="la Banca Proponente"/>
        </w:smartTagPr>
        <w:r w:rsidRPr="00ED625E">
          <w:rPr>
            <w:rFonts w:ascii="Tahoma" w:hAnsi="Tahoma" w:cs="Tahoma"/>
            <w:sz w:val="20"/>
          </w:rPr>
          <w:t>La Banca Proponente</w:t>
        </w:r>
      </w:smartTag>
      <w:r w:rsidRPr="00ED625E">
        <w:rPr>
          <w:rFonts w:ascii="Tahoma" w:hAnsi="Tahoma" w:cs="Tahoma"/>
          <w:sz w:val="20"/>
        </w:rPr>
        <w:t xml:space="preserve"> è tenuta ad effettuare i controlli di seguito esplicitati:</w:t>
      </w:r>
    </w:p>
    <w:p w14:paraId="34223BF8" w14:textId="77777777" w:rsidR="00FF1727" w:rsidRPr="00ED625E" w:rsidRDefault="00FF1727" w:rsidP="00FF1727">
      <w:pPr>
        <w:pStyle w:val="Corpotesto"/>
        <w:jc w:val="both"/>
        <w:rPr>
          <w:rFonts w:ascii="Tahoma" w:hAnsi="Tahoma" w:cs="Tahoma"/>
          <w:sz w:val="20"/>
        </w:rPr>
      </w:pPr>
    </w:p>
    <w:p w14:paraId="206361DA" w14:textId="77777777" w:rsidR="00FF1727" w:rsidRPr="00ED625E" w:rsidRDefault="00FF1727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 xml:space="preserve">Poiché sussiste il requisito di apposizione facoltativa della firma digitale in modalità </w:t>
      </w:r>
      <w:proofErr w:type="spellStart"/>
      <w:r w:rsidRPr="00ED625E">
        <w:rPr>
          <w:rFonts w:cs="Tahoma"/>
          <w:sz w:val="20"/>
        </w:rPr>
        <w:t>attached</w:t>
      </w:r>
      <w:proofErr w:type="spellEnd"/>
      <w:r w:rsidRPr="00ED625E">
        <w:rPr>
          <w:rFonts w:cs="Tahoma"/>
          <w:sz w:val="20"/>
        </w:rPr>
        <w:t xml:space="preserve">, qualora il messaggio logico risulti firmato digitalmente i controlli XSD rientrano nell’ambito dei controlli applicativi (cfr. </w:t>
      </w:r>
      <w:r w:rsidRPr="00ED625E">
        <w:rPr>
          <w:rFonts w:cs="Tahoma"/>
          <w:i/>
          <w:sz w:val="20"/>
        </w:rPr>
        <w:t xml:space="preserve">STFW-MO-001 Framework </w:t>
      </w:r>
      <w:smartTag w:uri="urn:schemas-microsoft-com:office:smarttags" w:element="PersonName">
        <w:smartTagPr>
          <w:attr w:name="ProductID" w:val="Gestione Servizi"/>
        </w:smartTagPr>
        <w:r w:rsidRPr="00ED625E">
          <w:rPr>
            <w:rFonts w:cs="Tahoma"/>
            <w:i/>
            <w:sz w:val="20"/>
          </w:rPr>
          <w:t>Gestione Servizi</w:t>
        </w:r>
      </w:smartTag>
      <w:r w:rsidRPr="00ED625E">
        <w:rPr>
          <w:rFonts w:cs="Tahoma"/>
          <w:i/>
          <w:sz w:val="20"/>
        </w:rPr>
        <w:t xml:space="preserve"> CBI</w:t>
      </w:r>
      <w:r w:rsidRPr="00ED625E">
        <w:rPr>
          <w:rFonts w:cs="Tahoma"/>
          <w:sz w:val="20"/>
        </w:rPr>
        <w:t xml:space="preserve">). Deve pertanto essere effettuato il </w:t>
      </w:r>
      <w:proofErr w:type="spellStart"/>
      <w:r w:rsidRPr="00ED625E">
        <w:rPr>
          <w:rFonts w:cs="Tahoma"/>
          <w:sz w:val="20"/>
        </w:rPr>
        <w:t>parsing</w:t>
      </w:r>
      <w:proofErr w:type="spellEnd"/>
      <w:r w:rsidRPr="00ED625E">
        <w:rPr>
          <w:rFonts w:cs="Tahoma"/>
          <w:sz w:val="20"/>
        </w:rPr>
        <w:t xml:space="preserve"> XML/XSD del singolo messaggio logico che deve risultare conforme allo schema di riferimento per esso definito (</w:t>
      </w:r>
      <w:r w:rsidRPr="00ED625E">
        <w:rPr>
          <w:rFonts w:cs="Tahoma"/>
          <w:b/>
          <w:sz w:val="20"/>
        </w:rPr>
        <w:t>PA01</w:t>
      </w:r>
      <w:r w:rsidRPr="00ED625E">
        <w:rPr>
          <w:rFonts w:cs="Tahoma"/>
          <w:sz w:val="20"/>
        </w:rPr>
        <w:t>)</w:t>
      </w:r>
    </w:p>
    <w:p w14:paraId="1FADA9FC" w14:textId="77777777" w:rsidR="00FF1727" w:rsidRPr="00ED625E" w:rsidRDefault="00FF1727" w:rsidP="00FF1727">
      <w:pPr>
        <w:rPr>
          <w:rFonts w:cs="Tahoma"/>
          <w:sz w:val="20"/>
        </w:rPr>
      </w:pPr>
    </w:p>
    <w:p w14:paraId="645EEE74" w14:textId="77777777" w:rsidR="00FF1727" w:rsidRPr="00ED625E" w:rsidRDefault="00FF1727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>L’identificativo del messaggio logico (</w:t>
      </w:r>
      <w:proofErr w:type="spellStart"/>
      <w:r w:rsidRPr="00ED625E">
        <w:rPr>
          <w:rFonts w:cs="Tahoma"/>
          <w:sz w:val="20"/>
        </w:rPr>
        <w:t>MsgId</w:t>
      </w:r>
      <w:proofErr w:type="spellEnd"/>
      <w:r w:rsidRPr="00ED625E">
        <w:rPr>
          <w:rFonts w:cs="Tahoma"/>
          <w:sz w:val="20"/>
        </w:rPr>
        <w:t xml:space="preserve">) deve rispettare il criterio di univocità ad esso associato (deve essere univoco a parità di data creazione, tipologia di messaggio logico e CUC del mittente). Nel </w:t>
      </w:r>
      <w:r w:rsidRPr="00ED625E">
        <w:rPr>
          <w:rFonts w:cs="Tahoma"/>
          <w:sz w:val="20"/>
        </w:rPr>
        <w:lastRenderedPageBreak/>
        <w:t xml:space="preserve">caso in cui </w:t>
      </w:r>
      <w:smartTag w:uri="urn:schemas-microsoft-com:office:smarttags" w:element="PersonName">
        <w:smartTagPr>
          <w:attr w:name="ProductID" w:val="la Banca Proponente"/>
        </w:smartTagPr>
        <w:r w:rsidRPr="00ED625E">
          <w:rPr>
            <w:rFonts w:cs="Tahoma"/>
            <w:sz w:val="20"/>
          </w:rPr>
          <w:t>la Banca Proponente</w:t>
        </w:r>
      </w:smartTag>
      <w:r w:rsidRPr="00ED625E">
        <w:rPr>
          <w:rFonts w:cs="Tahoma"/>
          <w:sz w:val="20"/>
        </w:rPr>
        <w:t xml:space="preserve"> rilevi un messaggio logico duplicato è tenuta a rispettare le regole di gestione descritte nel documento </w:t>
      </w:r>
      <w:r w:rsidRPr="00ED625E">
        <w:rPr>
          <w:rFonts w:cs="Tahoma"/>
          <w:i/>
          <w:sz w:val="20"/>
        </w:rPr>
        <w:t xml:space="preserve">STFW-MO-001 Framework </w:t>
      </w:r>
      <w:smartTag w:uri="urn:schemas-microsoft-com:office:smarttags" w:element="PersonName">
        <w:smartTagPr>
          <w:attr w:name="ProductID" w:val="Gestione Servizi"/>
        </w:smartTagPr>
        <w:r w:rsidRPr="00ED625E">
          <w:rPr>
            <w:rFonts w:cs="Tahoma"/>
            <w:i/>
            <w:sz w:val="20"/>
          </w:rPr>
          <w:t>Gestione Servizi</w:t>
        </w:r>
      </w:smartTag>
      <w:r w:rsidRPr="00ED625E">
        <w:rPr>
          <w:rFonts w:cs="Tahoma"/>
          <w:i/>
          <w:sz w:val="20"/>
        </w:rPr>
        <w:t xml:space="preserve"> CBI</w:t>
      </w:r>
      <w:r w:rsidRPr="00ED625E">
        <w:rPr>
          <w:rFonts w:cs="Tahoma"/>
          <w:sz w:val="20"/>
        </w:rPr>
        <w:t xml:space="preserve"> (</w:t>
      </w:r>
      <w:r w:rsidRPr="00ED625E">
        <w:rPr>
          <w:rFonts w:cs="Tahoma"/>
          <w:b/>
          <w:sz w:val="20"/>
        </w:rPr>
        <w:t>MI01</w:t>
      </w:r>
      <w:r w:rsidRPr="00ED625E">
        <w:rPr>
          <w:rFonts w:cs="Tahoma"/>
          <w:sz w:val="20"/>
        </w:rPr>
        <w:t xml:space="preserve">) </w:t>
      </w:r>
    </w:p>
    <w:p w14:paraId="28EEC40A" w14:textId="77777777" w:rsidR="00FF1727" w:rsidRPr="00ED625E" w:rsidRDefault="00FF1727" w:rsidP="00FF1727">
      <w:pPr>
        <w:ind w:left="0"/>
        <w:rPr>
          <w:rFonts w:cs="Tahoma"/>
          <w:sz w:val="20"/>
        </w:rPr>
      </w:pPr>
    </w:p>
    <w:p w14:paraId="6AE37CB0" w14:textId="77777777" w:rsidR="00FF1727" w:rsidRPr="00ED625E" w:rsidRDefault="00736043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>Il codice ABI della Banca Passiva mittente deve essere associato al CUC del mittente logico indicato nell'</w:t>
      </w:r>
      <w:proofErr w:type="spellStart"/>
      <w:r w:rsidRPr="00ED625E">
        <w:rPr>
          <w:rFonts w:cs="Tahoma"/>
          <w:sz w:val="20"/>
        </w:rPr>
        <w:t>header</w:t>
      </w:r>
      <w:proofErr w:type="spellEnd"/>
      <w:r w:rsidRPr="00ED625E">
        <w:rPr>
          <w:rFonts w:cs="Tahoma"/>
          <w:sz w:val="20"/>
        </w:rPr>
        <w:t xml:space="preserve"> di servizio (controllo anagrafico sul Directory) (</w:t>
      </w:r>
      <w:r w:rsidRPr="00ED625E">
        <w:rPr>
          <w:rFonts w:cs="Tahoma"/>
          <w:b/>
          <w:sz w:val="20"/>
        </w:rPr>
        <w:t>AB01</w:t>
      </w:r>
      <w:r w:rsidRPr="00ED625E">
        <w:rPr>
          <w:rFonts w:cs="Tahoma"/>
          <w:sz w:val="20"/>
        </w:rPr>
        <w:t>)</w:t>
      </w:r>
    </w:p>
    <w:p w14:paraId="34334999" w14:textId="77777777" w:rsidR="00FF1727" w:rsidRPr="00ED625E" w:rsidRDefault="00FF1727" w:rsidP="00FF1727">
      <w:pPr>
        <w:ind w:left="0"/>
        <w:rPr>
          <w:rFonts w:cs="Tahoma"/>
          <w:sz w:val="20"/>
          <w:highlight w:val="yellow"/>
        </w:rPr>
      </w:pPr>
    </w:p>
    <w:p w14:paraId="2E9B4E85" w14:textId="77777777" w:rsidR="00FF1727" w:rsidRPr="00ED625E" w:rsidRDefault="00736043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 xml:space="preserve">L'azienda </w:t>
      </w:r>
      <w:r w:rsidR="00F91A8A" w:rsidRPr="00ED625E">
        <w:rPr>
          <w:rFonts w:cs="Tahoma"/>
          <w:sz w:val="20"/>
        </w:rPr>
        <w:t xml:space="preserve">ricevente, identificata tramite SIA, </w:t>
      </w:r>
      <w:r w:rsidRPr="00ED625E">
        <w:rPr>
          <w:rFonts w:cs="Tahoma"/>
          <w:sz w:val="20"/>
        </w:rPr>
        <w:t>deve essere associata alla banca proponente destinataria logica della richiesta di servizio (controllo anagrafico sul Directory)</w:t>
      </w:r>
      <w:r w:rsidR="00F91A8A" w:rsidRPr="00ED625E">
        <w:rPr>
          <w:rFonts w:cs="Tahoma"/>
          <w:sz w:val="20"/>
        </w:rPr>
        <w:t xml:space="preserve"> (</w:t>
      </w:r>
      <w:r w:rsidR="00F91A8A" w:rsidRPr="00ED625E">
        <w:rPr>
          <w:rFonts w:cs="Tahoma"/>
          <w:b/>
          <w:sz w:val="20"/>
        </w:rPr>
        <w:t>SI01</w:t>
      </w:r>
      <w:r w:rsidR="00F91A8A" w:rsidRPr="00ED625E">
        <w:rPr>
          <w:rFonts w:cs="Tahoma"/>
          <w:sz w:val="20"/>
        </w:rPr>
        <w:t>)</w:t>
      </w:r>
    </w:p>
    <w:p w14:paraId="1720194A" w14:textId="77777777" w:rsidR="009448BD" w:rsidRPr="00ED625E" w:rsidRDefault="009448BD" w:rsidP="009448BD">
      <w:pPr>
        <w:ind w:left="0"/>
        <w:rPr>
          <w:rFonts w:cs="Tahoma"/>
          <w:sz w:val="20"/>
        </w:rPr>
      </w:pPr>
    </w:p>
    <w:p w14:paraId="4576DE9C" w14:textId="77777777" w:rsidR="009448BD" w:rsidRPr="00ED625E" w:rsidRDefault="009448BD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>l</w:t>
      </w:r>
      <w:r w:rsidR="000B6E3F" w:rsidRPr="00ED625E">
        <w:rPr>
          <w:rFonts w:cs="Tahoma"/>
          <w:sz w:val="20"/>
        </w:rPr>
        <w:t>e</w:t>
      </w:r>
      <w:r w:rsidRPr="00ED625E">
        <w:rPr>
          <w:rFonts w:cs="Tahoma"/>
          <w:sz w:val="20"/>
        </w:rPr>
        <w:t xml:space="preserve"> d</w:t>
      </w:r>
      <w:r w:rsidR="000B6E3F" w:rsidRPr="00ED625E">
        <w:rPr>
          <w:rFonts w:cs="Tahoma"/>
          <w:sz w:val="20"/>
        </w:rPr>
        <w:t>ate</w:t>
      </w:r>
      <w:r w:rsidRPr="00ED625E">
        <w:rPr>
          <w:rFonts w:cs="Tahoma"/>
          <w:sz w:val="20"/>
        </w:rPr>
        <w:t xml:space="preserve"> nel formato GGMMAA dev</w:t>
      </w:r>
      <w:r w:rsidR="000B6E3F" w:rsidRPr="00ED625E">
        <w:rPr>
          <w:rFonts w:cs="Tahoma"/>
          <w:sz w:val="20"/>
        </w:rPr>
        <w:t>ono</w:t>
      </w:r>
      <w:r w:rsidRPr="00ED625E">
        <w:rPr>
          <w:rFonts w:cs="Tahoma"/>
          <w:sz w:val="20"/>
        </w:rPr>
        <w:t xml:space="preserve"> essere valid</w:t>
      </w:r>
      <w:r w:rsidR="000B6E3F" w:rsidRPr="00ED625E">
        <w:rPr>
          <w:rFonts w:cs="Tahoma"/>
          <w:sz w:val="20"/>
        </w:rPr>
        <w:t>e</w:t>
      </w:r>
      <w:r w:rsidRPr="00ED625E">
        <w:rPr>
          <w:rFonts w:cs="Tahoma"/>
          <w:sz w:val="20"/>
        </w:rPr>
        <w:t xml:space="preserve"> da calendario (</w:t>
      </w:r>
      <w:r w:rsidRPr="00ED625E">
        <w:rPr>
          <w:rFonts w:cs="Tahoma"/>
          <w:b/>
          <w:sz w:val="20"/>
        </w:rPr>
        <w:t>DT01</w:t>
      </w:r>
      <w:r w:rsidRPr="00ED625E">
        <w:rPr>
          <w:rFonts w:cs="Tahoma"/>
          <w:sz w:val="20"/>
        </w:rPr>
        <w:t>)</w:t>
      </w:r>
    </w:p>
    <w:p w14:paraId="7C46DF62" w14:textId="77777777" w:rsidR="009448BD" w:rsidRPr="00ED625E" w:rsidRDefault="009448BD" w:rsidP="009448BD">
      <w:pPr>
        <w:ind w:left="0"/>
        <w:rPr>
          <w:rFonts w:cs="Tahoma"/>
          <w:sz w:val="20"/>
        </w:rPr>
      </w:pPr>
    </w:p>
    <w:p w14:paraId="45F4B534" w14:textId="77777777" w:rsidR="009448BD" w:rsidRPr="00ED625E" w:rsidRDefault="009448BD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 xml:space="preserve">il codice ABI del Ricevente Originario </w:t>
      </w:r>
      <w:r w:rsidR="00D66026" w:rsidRPr="00ED625E">
        <w:rPr>
          <w:rFonts w:cs="Tahoma"/>
          <w:sz w:val="20"/>
        </w:rPr>
        <w:t xml:space="preserve">deve essere valido ai sensi delle regole generali definite nei manuali </w:t>
      </w:r>
      <w:proofErr w:type="spellStart"/>
      <w:r w:rsidR="00D66026" w:rsidRPr="00ED625E">
        <w:rPr>
          <w:rFonts w:cs="Tahoma"/>
          <w:sz w:val="20"/>
        </w:rPr>
        <w:t>Porting</w:t>
      </w:r>
      <w:proofErr w:type="spellEnd"/>
      <w:r w:rsidR="000B6E3F" w:rsidRPr="00ED625E">
        <w:rPr>
          <w:rFonts w:cs="Tahoma"/>
          <w:sz w:val="20"/>
        </w:rPr>
        <w:t xml:space="preserve"> (</w:t>
      </w:r>
      <w:r w:rsidR="000B6E3F" w:rsidRPr="00ED625E">
        <w:rPr>
          <w:rFonts w:cs="Tahoma"/>
          <w:b/>
          <w:sz w:val="20"/>
        </w:rPr>
        <w:t>AB02</w:t>
      </w:r>
      <w:r w:rsidR="000B6E3F" w:rsidRPr="00ED625E">
        <w:rPr>
          <w:rFonts w:cs="Tahoma"/>
          <w:sz w:val="20"/>
        </w:rPr>
        <w:t>)</w:t>
      </w:r>
    </w:p>
    <w:p w14:paraId="57D85671" w14:textId="77777777" w:rsidR="000B6E3F" w:rsidRPr="00ED625E" w:rsidRDefault="000B6E3F" w:rsidP="000B6E3F">
      <w:pPr>
        <w:ind w:left="0"/>
        <w:rPr>
          <w:rFonts w:cs="Tahoma"/>
          <w:sz w:val="20"/>
        </w:rPr>
      </w:pPr>
    </w:p>
    <w:p w14:paraId="217922FD" w14:textId="77777777" w:rsidR="000B6E3F" w:rsidRPr="00ED625E" w:rsidRDefault="00D66026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>Il campo Informazioni addizionali (&lt;</w:t>
      </w:r>
      <w:proofErr w:type="spellStart"/>
      <w:r w:rsidRPr="00ED625E">
        <w:rPr>
          <w:rFonts w:cs="Tahoma"/>
          <w:sz w:val="20"/>
        </w:rPr>
        <w:t>AddtlStsRsnInf</w:t>
      </w:r>
      <w:proofErr w:type="spellEnd"/>
      <w:r w:rsidRPr="00ED625E">
        <w:rPr>
          <w:rFonts w:cs="Tahoma"/>
          <w:sz w:val="20"/>
        </w:rPr>
        <w:t xml:space="preserve">&gt;) è obbligatoriamente presente se il campo Status </w:t>
      </w:r>
      <w:proofErr w:type="spellStart"/>
      <w:r w:rsidRPr="00ED625E">
        <w:rPr>
          <w:rFonts w:cs="Tahoma"/>
          <w:sz w:val="20"/>
        </w:rPr>
        <w:t>Reason</w:t>
      </w:r>
      <w:proofErr w:type="spellEnd"/>
      <w:r w:rsidRPr="00ED625E">
        <w:rPr>
          <w:rFonts w:cs="Tahoma"/>
          <w:sz w:val="20"/>
        </w:rPr>
        <w:t xml:space="preserve"> Code (&lt;</w:t>
      </w:r>
      <w:proofErr w:type="spellStart"/>
      <w:r w:rsidRPr="00ED625E">
        <w:rPr>
          <w:rFonts w:cs="Tahoma"/>
          <w:sz w:val="20"/>
        </w:rPr>
        <w:t>Cd</w:t>
      </w:r>
      <w:proofErr w:type="spellEnd"/>
      <w:r w:rsidRPr="00ED625E">
        <w:rPr>
          <w:rFonts w:cs="Tahoma"/>
          <w:sz w:val="20"/>
        </w:rPr>
        <w:t xml:space="preserve">&gt;) è valorizzato con “NARR” </w:t>
      </w:r>
      <w:r w:rsidR="000B6E3F" w:rsidRPr="00ED625E">
        <w:rPr>
          <w:rFonts w:cs="Tahoma"/>
          <w:sz w:val="20"/>
        </w:rPr>
        <w:t>(</w:t>
      </w:r>
      <w:r w:rsidR="000B6E3F" w:rsidRPr="00ED625E">
        <w:rPr>
          <w:rFonts w:cs="Tahoma"/>
          <w:b/>
          <w:sz w:val="20"/>
        </w:rPr>
        <w:t>IN01</w:t>
      </w:r>
      <w:r w:rsidR="000B6E3F" w:rsidRPr="00ED625E">
        <w:rPr>
          <w:rFonts w:cs="Tahoma"/>
          <w:sz w:val="20"/>
        </w:rPr>
        <w:t>)</w:t>
      </w:r>
    </w:p>
    <w:p w14:paraId="3F401A01" w14:textId="77777777" w:rsidR="000B6E3F" w:rsidRPr="00ED625E" w:rsidRDefault="000B6E3F" w:rsidP="000B6E3F">
      <w:pPr>
        <w:ind w:left="0"/>
        <w:rPr>
          <w:rFonts w:cs="Tahoma"/>
          <w:sz w:val="20"/>
        </w:rPr>
      </w:pPr>
    </w:p>
    <w:p w14:paraId="193266E4" w14:textId="77777777" w:rsidR="000B6E3F" w:rsidRPr="00ED625E" w:rsidRDefault="000B6E3F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>il numero di transazioni contenute nel messaggio di esito deve coincidere con il numero di occorrenze del blocco &lt;</w:t>
      </w:r>
      <w:proofErr w:type="spellStart"/>
      <w:r w:rsidRPr="00ED625E">
        <w:rPr>
          <w:rFonts w:cs="Tahoma"/>
          <w:sz w:val="20"/>
        </w:rPr>
        <w:t>TxInfAndSts</w:t>
      </w:r>
      <w:proofErr w:type="spellEnd"/>
      <w:r w:rsidRPr="00ED625E">
        <w:rPr>
          <w:rFonts w:cs="Tahoma"/>
          <w:sz w:val="20"/>
        </w:rPr>
        <w:t>&gt; (</w:t>
      </w:r>
      <w:r w:rsidRPr="00ED625E">
        <w:rPr>
          <w:rFonts w:cs="Tahoma"/>
          <w:b/>
          <w:sz w:val="20"/>
        </w:rPr>
        <w:t>IN02</w:t>
      </w:r>
      <w:r w:rsidRPr="00ED625E">
        <w:rPr>
          <w:rFonts w:cs="Tahoma"/>
          <w:sz w:val="20"/>
        </w:rPr>
        <w:t>)</w:t>
      </w:r>
    </w:p>
    <w:p w14:paraId="3DA1FA17" w14:textId="77777777" w:rsidR="000B6E3F" w:rsidRPr="00ED625E" w:rsidRDefault="000B6E3F" w:rsidP="000B6E3F">
      <w:pPr>
        <w:ind w:left="0"/>
        <w:rPr>
          <w:rFonts w:cs="Tahoma"/>
          <w:sz w:val="20"/>
        </w:rPr>
      </w:pPr>
    </w:p>
    <w:p w14:paraId="0A042637" w14:textId="77777777" w:rsidR="000B6E3F" w:rsidRPr="00ED625E" w:rsidRDefault="000B6E3F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>il Codice Riferimento Operazione &lt;TRN&gt; è ammesso solo se lo stato della disposizione è pari a "ACSC" (</w:t>
      </w:r>
      <w:r w:rsidRPr="00ED625E">
        <w:rPr>
          <w:rFonts w:cs="Tahoma"/>
          <w:b/>
          <w:sz w:val="20"/>
        </w:rPr>
        <w:t>IN03</w:t>
      </w:r>
      <w:r w:rsidRPr="00ED625E">
        <w:rPr>
          <w:rFonts w:cs="Tahoma"/>
          <w:sz w:val="20"/>
        </w:rPr>
        <w:t>)</w:t>
      </w:r>
    </w:p>
    <w:p w14:paraId="5C3AC7FF" w14:textId="77777777" w:rsidR="000B6E3F" w:rsidRPr="00ED625E" w:rsidRDefault="000B6E3F" w:rsidP="000B6E3F">
      <w:pPr>
        <w:ind w:left="0"/>
        <w:rPr>
          <w:rFonts w:cs="Tahoma"/>
          <w:sz w:val="20"/>
        </w:rPr>
      </w:pPr>
    </w:p>
    <w:p w14:paraId="56176E6E" w14:textId="77777777" w:rsidR="000B6E3F" w:rsidRPr="00ED625E" w:rsidRDefault="000B6E3F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>la Data valuta applicata all'Ordinante e la Data di esecuzione sono obbligatoriamente presenti se lo stato della disposizione è pari ad "ACSC" (</w:t>
      </w:r>
      <w:r w:rsidRPr="00ED625E">
        <w:rPr>
          <w:rFonts w:cs="Tahoma"/>
          <w:b/>
          <w:sz w:val="20"/>
        </w:rPr>
        <w:t>IN04</w:t>
      </w:r>
      <w:r w:rsidRPr="00ED625E">
        <w:rPr>
          <w:rFonts w:cs="Tahoma"/>
          <w:sz w:val="20"/>
        </w:rPr>
        <w:t>)</w:t>
      </w:r>
    </w:p>
    <w:p w14:paraId="5BF46845" w14:textId="77777777" w:rsidR="000B6E3F" w:rsidRPr="00ED625E" w:rsidRDefault="000B6E3F" w:rsidP="000B6E3F">
      <w:pPr>
        <w:ind w:left="0"/>
        <w:rPr>
          <w:rFonts w:cs="Tahoma"/>
          <w:sz w:val="20"/>
        </w:rPr>
      </w:pPr>
    </w:p>
    <w:p w14:paraId="4A511800" w14:textId="77777777" w:rsidR="00FF1727" w:rsidRPr="00ED625E" w:rsidRDefault="000B6E3F" w:rsidP="00D66026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>l’importo addebitato deve avere la parte decimale lunga al massimo 2 cifre e le divise devono essere valide ai sensi dello standard ISO4217 (</w:t>
      </w:r>
      <w:r w:rsidRPr="00ED625E">
        <w:rPr>
          <w:rFonts w:cs="Tahoma"/>
          <w:b/>
          <w:sz w:val="20"/>
        </w:rPr>
        <w:t>CR01</w:t>
      </w:r>
      <w:r w:rsidRPr="00ED625E">
        <w:rPr>
          <w:rFonts w:cs="Tahoma"/>
          <w:sz w:val="20"/>
        </w:rPr>
        <w:t>)</w:t>
      </w:r>
    </w:p>
    <w:p w14:paraId="24129849" w14:textId="77777777" w:rsidR="00FF1727" w:rsidRPr="00ED625E" w:rsidRDefault="00FF1727" w:rsidP="00FF1727">
      <w:pPr>
        <w:ind w:left="0"/>
        <w:rPr>
          <w:rFonts w:cs="Tahoma"/>
          <w:sz w:val="20"/>
          <w:highlight w:val="yellow"/>
        </w:rPr>
      </w:pPr>
    </w:p>
    <w:p w14:paraId="7868EBA7" w14:textId="77777777" w:rsidR="00FF1727" w:rsidRPr="00ED625E" w:rsidRDefault="00FF1727" w:rsidP="00AD7868">
      <w:pPr>
        <w:numPr>
          <w:ilvl w:val="0"/>
          <w:numId w:val="31"/>
        </w:numPr>
        <w:tabs>
          <w:tab w:val="clear" w:pos="435"/>
          <w:tab w:val="num" w:pos="567"/>
        </w:tabs>
        <w:ind w:left="567" w:hanging="567"/>
        <w:rPr>
          <w:rFonts w:cs="Tahoma"/>
          <w:sz w:val="20"/>
        </w:rPr>
      </w:pPr>
      <w:r w:rsidRPr="00ED625E">
        <w:rPr>
          <w:rFonts w:cs="Tahoma"/>
          <w:sz w:val="20"/>
        </w:rPr>
        <w:t xml:space="preserve">La firma digitale, facoltativamente apposta, deve essere verificata seguendo i criteri </w:t>
      </w:r>
      <w:r w:rsidR="00E02D55" w:rsidRPr="00ED625E">
        <w:rPr>
          <w:rFonts w:cs="Tahoma"/>
          <w:sz w:val="20"/>
        </w:rPr>
        <w:t xml:space="preserve">e le regole </w:t>
      </w:r>
      <w:r w:rsidRPr="00ED625E">
        <w:rPr>
          <w:rFonts w:cs="Tahoma"/>
          <w:sz w:val="20"/>
        </w:rPr>
        <w:t>riportati nel documento FIRMA-MO-001. (</w:t>
      </w:r>
      <w:r w:rsidRPr="00ED625E">
        <w:rPr>
          <w:rFonts w:cs="Tahoma"/>
          <w:b/>
          <w:bCs/>
          <w:sz w:val="20"/>
        </w:rPr>
        <w:t>FD01</w:t>
      </w:r>
      <w:r w:rsidRPr="00ED625E">
        <w:rPr>
          <w:rFonts w:cs="Tahoma"/>
          <w:bCs/>
          <w:sz w:val="20"/>
        </w:rPr>
        <w:t>)</w:t>
      </w:r>
    </w:p>
    <w:p w14:paraId="6C255C47" w14:textId="77777777" w:rsidR="001C2B84" w:rsidRPr="00ED625E" w:rsidRDefault="001C2B84" w:rsidP="00D66026">
      <w:pPr>
        <w:ind w:left="0"/>
        <w:rPr>
          <w:rFonts w:cs="Tahoma"/>
          <w:sz w:val="20"/>
        </w:rPr>
      </w:pPr>
    </w:p>
    <w:p w14:paraId="7051FE4F" w14:textId="77777777" w:rsidR="00E9138F" w:rsidRPr="00ED625E" w:rsidRDefault="00E9138F" w:rsidP="00C66B5D">
      <w:pPr>
        <w:ind w:left="0"/>
        <w:rPr>
          <w:rFonts w:cs="Tahoma"/>
        </w:rPr>
      </w:pPr>
    </w:p>
    <w:p w14:paraId="149619E8" w14:textId="77777777" w:rsidR="00C66B5D" w:rsidRPr="00ED625E" w:rsidRDefault="00C66B5D" w:rsidP="00C66B5D">
      <w:pPr>
        <w:ind w:left="0"/>
        <w:rPr>
          <w:rFonts w:cs="Tahoma"/>
          <w:sz w:val="20"/>
        </w:rPr>
      </w:pPr>
      <w:r w:rsidRPr="00ED625E">
        <w:rPr>
          <w:rFonts w:cs="Tahoma"/>
          <w:sz w:val="20"/>
        </w:rPr>
        <w:t>Il messaggio di risposta applicativa deve essere generato sulla base del risultato di tali controlli ed in esso devono essere esplicitamente referenziati tutti i messaggi logici contenuti nella richiesta di servizio.</w:t>
      </w:r>
    </w:p>
    <w:p w14:paraId="5D6CA0D6" w14:textId="77777777" w:rsidR="00C66B5D" w:rsidRPr="00ED625E" w:rsidRDefault="00C66B5D" w:rsidP="00C66B5D">
      <w:pPr>
        <w:ind w:left="0"/>
        <w:rPr>
          <w:rFonts w:cs="Tahoma"/>
          <w:sz w:val="20"/>
          <w:highlight w:val="yellow"/>
        </w:rPr>
      </w:pPr>
    </w:p>
    <w:p w14:paraId="2B631D7E" w14:textId="77777777" w:rsidR="00C66B5D" w:rsidRPr="00ED625E" w:rsidRDefault="00C66B5D" w:rsidP="00C66B5D">
      <w:pPr>
        <w:ind w:left="0"/>
        <w:rPr>
          <w:rFonts w:cs="Tahoma"/>
          <w:sz w:val="20"/>
          <w:highlight w:val="yellow"/>
        </w:rPr>
      </w:pPr>
    </w:p>
    <w:p w14:paraId="146F25E5" w14:textId="77777777" w:rsidR="007E02CB" w:rsidRPr="00ED625E" w:rsidRDefault="007E02CB" w:rsidP="007E02CB">
      <w:pPr>
        <w:pStyle w:val="Titolo3"/>
        <w:tabs>
          <w:tab w:val="clear" w:pos="720"/>
          <w:tab w:val="num" w:pos="851"/>
          <w:tab w:val="num" w:pos="5682"/>
        </w:tabs>
        <w:ind w:left="5682" w:hanging="5682"/>
        <w:rPr>
          <w:rFonts w:cs="Tahoma"/>
        </w:rPr>
      </w:pPr>
      <w:bookmarkStart w:id="97" w:name="_Toc254770810"/>
      <w:bookmarkStart w:id="98" w:name="_Toc128491319"/>
      <w:r w:rsidRPr="00ED625E">
        <w:rPr>
          <w:rFonts w:cs="Tahoma"/>
        </w:rPr>
        <w:t>Regole di composizione degli stati di validazione tecnica</w:t>
      </w:r>
      <w:bookmarkEnd w:id="97"/>
      <w:bookmarkEnd w:id="98"/>
    </w:p>
    <w:p w14:paraId="070D81BC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</w:p>
    <w:p w14:paraId="2C36BDF9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Come descritto in precedenza i messaggi logici di stato della validazione tecnica vengono inseriti nelle risposte applicative che </w:t>
      </w:r>
      <w:smartTag w:uri="urn:schemas-microsoft-com:office:smarttags" w:element="PersonName">
        <w:smartTagPr>
          <w:attr w:name="ProductID" w:val="la Banca Proponente"/>
        </w:smartTagPr>
        <w:r w:rsidRPr="00ED625E">
          <w:rPr>
            <w:rFonts w:ascii="Tahoma" w:hAnsi="Tahoma" w:cs="Tahoma"/>
            <w:sz w:val="20"/>
          </w:rPr>
          <w:t>la Banca Proponente</w:t>
        </w:r>
      </w:smartTag>
      <w:r w:rsidRPr="00ED625E">
        <w:rPr>
          <w:rFonts w:ascii="Tahoma" w:hAnsi="Tahoma" w:cs="Tahoma"/>
          <w:sz w:val="20"/>
        </w:rPr>
        <w:t xml:space="preserve"> produce sulla base dei controlli formali e applicativi effettuati al momento della ricezione dei messaggi logici informativi.</w:t>
      </w:r>
    </w:p>
    <w:p w14:paraId="4B22C788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A tal proposito si ricorda che, in coerenza con quanto riportato nel documento </w:t>
      </w:r>
      <w:r w:rsidRPr="00ED625E">
        <w:rPr>
          <w:rFonts w:ascii="Tahoma" w:hAnsi="Tahoma" w:cs="Tahoma"/>
          <w:i/>
          <w:sz w:val="20"/>
        </w:rPr>
        <w:t>STFW-MO-001 - Framework Gestione Servizi CBI</w:t>
      </w:r>
      <w:r w:rsidRPr="00ED625E">
        <w:rPr>
          <w:rFonts w:ascii="Tahoma" w:hAnsi="Tahoma" w:cs="Tahoma"/>
          <w:sz w:val="20"/>
        </w:rPr>
        <w:t>, nel caso in cui sia rilevato un errore su tutta la richiesta di servizio esistono due possibili opzioni di composizione della risposta applicativa:</w:t>
      </w:r>
    </w:p>
    <w:p w14:paraId="104D9097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</w:p>
    <w:p w14:paraId="0AB09EB7" w14:textId="77777777" w:rsidR="007E02CB" w:rsidRPr="00ED625E" w:rsidRDefault="007E02CB" w:rsidP="007E02CB">
      <w:pPr>
        <w:pStyle w:val="Corpotesto"/>
        <w:numPr>
          <w:ilvl w:val="0"/>
          <w:numId w:val="33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Non viene referenziato alcun messaggio logico</w:t>
      </w:r>
    </w:p>
    <w:p w14:paraId="34C58C40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</w:p>
    <w:p w14:paraId="19A24ED1" w14:textId="77777777" w:rsidR="007E02CB" w:rsidRPr="00ED625E" w:rsidRDefault="007E02CB" w:rsidP="007E02CB">
      <w:pPr>
        <w:pStyle w:val="Corpotesto"/>
        <w:numPr>
          <w:ilvl w:val="0"/>
          <w:numId w:val="33"/>
        </w:numPr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Vengono referenziati 1:1 i messaggi logici con status pari a RJCT e status </w:t>
      </w:r>
      <w:proofErr w:type="spellStart"/>
      <w:r w:rsidRPr="00ED625E">
        <w:rPr>
          <w:rFonts w:ascii="Tahoma" w:hAnsi="Tahoma" w:cs="Tahoma"/>
          <w:sz w:val="20"/>
        </w:rPr>
        <w:t>reason</w:t>
      </w:r>
      <w:proofErr w:type="spellEnd"/>
      <w:r w:rsidRPr="00ED625E">
        <w:rPr>
          <w:rFonts w:ascii="Tahoma" w:hAnsi="Tahoma" w:cs="Tahoma"/>
          <w:sz w:val="20"/>
        </w:rPr>
        <w:t xml:space="preserve"> fornito con codifica di comunità &lt;</w:t>
      </w:r>
      <w:proofErr w:type="spellStart"/>
      <w:r w:rsidRPr="00ED625E">
        <w:rPr>
          <w:rFonts w:ascii="Tahoma" w:hAnsi="Tahoma" w:cs="Tahoma"/>
          <w:sz w:val="20"/>
        </w:rPr>
        <w:t>Cd</w:t>
      </w:r>
      <w:proofErr w:type="spellEnd"/>
      <w:r w:rsidRPr="00ED625E">
        <w:rPr>
          <w:rFonts w:ascii="Tahoma" w:hAnsi="Tahoma" w:cs="Tahoma"/>
          <w:sz w:val="20"/>
        </w:rPr>
        <w:t>&gt; pari a MF01 (Errore sull'intero messaggio fisico)</w:t>
      </w:r>
    </w:p>
    <w:p w14:paraId="02B65A0F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  </w:t>
      </w:r>
    </w:p>
    <w:p w14:paraId="28A9926B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Essendo inseriti in risposte applicative, i messaggi logici di stato della validazione tecnica devono referenziare 1:1 i messaggi logici ricevuti ma l’ordine con il quale compaiono nel messaggio fisico può differire da quello con cui i corrispondenti messaggi logici informativi sono stati inseriti nella richieste di servizio referenziata (cfr. </w:t>
      </w:r>
      <w:r w:rsidRPr="00ED625E">
        <w:rPr>
          <w:rFonts w:ascii="Tahoma" w:hAnsi="Tahoma" w:cs="Tahoma"/>
          <w:i/>
          <w:sz w:val="20"/>
        </w:rPr>
        <w:lastRenderedPageBreak/>
        <w:t>STFW-MO-001 - Framework Gestione Servizi CBI</w:t>
      </w:r>
      <w:r w:rsidRPr="00ED625E">
        <w:rPr>
          <w:rFonts w:ascii="Tahoma" w:hAnsi="Tahoma" w:cs="Tahoma"/>
          <w:sz w:val="20"/>
        </w:rPr>
        <w:t>).</w:t>
      </w:r>
    </w:p>
    <w:p w14:paraId="0C62E9B8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Tramite lo stato della validazione tecnica è pertanto consentito lo scarto selettivo dei singoli messaggi logici.  </w:t>
      </w:r>
    </w:p>
    <w:p w14:paraId="49ACEFF7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  <w:highlight w:val="yellow"/>
        </w:rPr>
      </w:pPr>
    </w:p>
    <w:p w14:paraId="0A7EB272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</w:p>
    <w:p w14:paraId="39907F7A" w14:textId="77777777" w:rsidR="007E02CB" w:rsidRPr="00ED625E" w:rsidRDefault="007E02CB" w:rsidP="007E02CB">
      <w:pPr>
        <w:pStyle w:val="Titolo3"/>
        <w:tabs>
          <w:tab w:val="clear" w:pos="720"/>
          <w:tab w:val="num" w:pos="851"/>
          <w:tab w:val="num" w:pos="5682"/>
        </w:tabs>
        <w:ind w:left="5682" w:hanging="5682"/>
        <w:rPr>
          <w:rFonts w:cs="Tahoma"/>
        </w:rPr>
      </w:pPr>
      <w:bookmarkStart w:id="99" w:name="_Toc254770811"/>
      <w:bookmarkStart w:id="100" w:name="_Toc128491320"/>
      <w:r w:rsidRPr="00ED625E">
        <w:rPr>
          <w:rFonts w:cs="Tahoma"/>
        </w:rPr>
        <w:t>Controlli da effettuare sugli stati della validazione tecnica</w:t>
      </w:r>
      <w:bookmarkEnd w:id="99"/>
      <w:bookmarkEnd w:id="100"/>
    </w:p>
    <w:p w14:paraId="777750C5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</w:p>
    <w:p w14:paraId="37629386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 xml:space="preserve">Vengono di seguito elencati i controlli che </w:t>
      </w:r>
      <w:smartTag w:uri="urn:schemas-microsoft-com:office:smarttags" w:element="PersonName">
        <w:smartTagPr>
          <w:attr w:name="ProductID" w:val="La Banca Passiva"/>
        </w:smartTagPr>
        <w:r w:rsidRPr="00ED625E">
          <w:rPr>
            <w:rFonts w:ascii="Tahoma" w:hAnsi="Tahoma" w:cs="Tahoma"/>
            <w:sz w:val="20"/>
          </w:rPr>
          <w:t>la Banca Passiva</w:t>
        </w:r>
      </w:smartTag>
      <w:r w:rsidRPr="00ED625E">
        <w:rPr>
          <w:rFonts w:ascii="Tahoma" w:hAnsi="Tahoma" w:cs="Tahoma"/>
          <w:sz w:val="20"/>
        </w:rPr>
        <w:t xml:space="preserve"> è tenuta ad effettuare sui messaggi di stato della validazione tecnica. Si ricorda che non è consentito lo scarto selettivo dei messaggi logici contenuti nelle risposte applicative pertanto, in caso di errore rilevato anche su un singolo messaggio logico, </w:t>
      </w:r>
      <w:smartTag w:uri="urn:schemas-microsoft-com:office:smarttags" w:element="PersonName">
        <w:smartTagPr>
          <w:attr w:name="ProductID" w:val="La Banca Passiva"/>
        </w:smartTagPr>
        <w:r w:rsidRPr="00ED625E">
          <w:rPr>
            <w:rFonts w:ascii="Tahoma" w:hAnsi="Tahoma" w:cs="Tahoma"/>
            <w:sz w:val="20"/>
          </w:rPr>
          <w:t>la Banca Passiva</w:t>
        </w:r>
      </w:smartTag>
      <w:r w:rsidRPr="00ED625E">
        <w:rPr>
          <w:rFonts w:ascii="Tahoma" w:hAnsi="Tahoma" w:cs="Tahoma"/>
          <w:sz w:val="20"/>
        </w:rPr>
        <w:t xml:space="preserve"> deve produrre apposito messaggio di errore “General </w:t>
      </w:r>
      <w:proofErr w:type="spellStart"/>
      <w:r w:rsidRPr="00ED625E">
        <w:rPr>
          <w:rFonts w:ascii="Tahoma" w:hAnsi="Tahoma" w:cs="Tahoma"/>
          <w:sz w:val="20"/>
        </w:rPr>
        <w:t>Purpose</w:t>
      </w:r>
      <w:proofErr w:type="spellEnd"/>
      <w:r w:rsidRPr="00ED625E">
        <w:rPr>
          <w:rFonts w:ascii="Tahoma" w:hAnsi="Tahoma" w:cs="Tahoma"/>
          <w:sz w:val="20"/>
        </w:rPr>
        <w:t xml:space="preserve">” considerando non valido l’intero messaggio fisico. Ciò è coerente con quanto definito nel documento </w:t>
      </w:r>
      <w:r w:rsidRPr="00ED625E">
        <w:rPr>
          <w:rFonts w:ascii="Tahoma" w:hAnsi="Tahoma" w:cs="Tahoma"/>
          <w:i/>
          <w:sz w:val="20"/>
        </w:rPr>
        <w:t xml:space="preserve">STFW-MO-001 - Framework </w:t>
      </w:r>
      <w:smartTag w:uri="urn:schemas-microsoft-com:office:smarttags" w:element="PersonName">
        <w:smartTagPr>
          <w:attr w:name="ProductID" w:val="Gestione Servizi"/>
        </w:smartTagPr>
        <w:r w:rsidRPr="00ED625E">
          <w:rPr>
            <w:rFonts w:ascii="Tahoma" w:hAnsi="Tahoma" w:cs="Tahoma"/>
            <w:i/>
            <w:sz w:val="20"/>
          </w:rPr>
          <w:t>Gestione Servizi</w:t>
        </w:r>
      </w:smartTag>
      <w:r w:rsidRPr="00ED625E">
        <w:rPr>
          <w:rFonts w:ascii="Tahoma" w:hAnsi="Tahoma" w:cs="Tahoma"/>
          <w:i/>
          <w:sz w:val="20"/>
        </w:rPr>
        <w:t xml:space="preserve"> CBI</w:t>
      </w:r>
      <w:r w:rsidRPr="00ED625E">
        <w:rPr>
          <w:rFonts w:ascii="Tahoma" w:hAnsi="Tahoma" w:cs="Tahoma"/>
          <w:sz w:val="20"/>
        </w:rPr>
        <w:t>.</w:t>
      </w:r>
    </w:p>
    <w:p w14:paraId="5BC23C31" w14:textId="77777777" w:rsidR="007E02CB" w:rsidRPr="00ED625E" w:rsidRDefault="007E02CB" w:rsidP="007E02CB">
      <w:pPr>
        <w:ind w:left="0"/>
        <w:rPr>
          <w:rFonts w:cs="Tahoma"/>
          <w:sz w:val="20"/>
        </w:rPr>
      </w:pPr>
    </w:p>
    <w:p w14:paraId="458C0CB3" w14:textId="77777777" w:rsidR="007E02CB" w:rsidRPr="00ED625E" w:rsidRDefault="007E02CB" w:rsidP="007E02CB">
      <w:pPr>
        <w:numPr>
          <w:ilvl w:val="0"/>
          <w:numId w:val="32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La chiave identificativa del messaggio logico, costituita dai campi &lt;</w:t>
      </w:r>
      <w:proofErr w:type="spellStart"/>
      <w:r w:rsidRPr="00ED625E">
        <w:rPr>
          <w:rFonts w:cs="Tahoma"/>
          <w:sz w:val="20"/>
        </w:rPr>
        <w:t>MsgId</w:t>
      </w:r>
      <w:proofErr w:type="spellEnd"/>
      <w:r w:rsidRPr="00ED625E">
        <w:rPr>
          <w:rFonts w:cs="Tahoma"/>
          <w:sz w:val="20"/>
        </w:rPr>
        <w:t>&gt;, &lt;</w:t>
      </w:r>
      <w:proofErr w:type="spellStart"/>
      <w:r w:rsidRPr="00ED625E">
        <w:rPr>
          <w:rFonts w:cs="Tahoma"/>
          <w:sz w:val="20"/>
        </w:rPr>
        <w:t>CreDtTm</w:t>
      </w:r>
      <w:proofErr w:type="spellEnd"/>
      <w:r w:rsidRPr="00ED625E">
        <w:rPr>
          <w:rFonts w:cs="Tahoma"/>
          <w:sz w:val="20"/>
        </w:rPr>
        <w:t>&gt;, &lt;</w:t>
      </w:r>
      <w:proofErr w:type="spellStart"/>
      <w:r w:rsidRPr="00ED625E">
        <w:rPr>
          <w:rFonts w:cs="Tahoma"/>
          <w:sz w:val="20"/>
        </w:rPr>
        <w:t>MsgTpCd</w:t>
      </w:r>
      <w:proofErr w:type="spellEnd"/>
      <w:r w:rsidRPr="00ED625E">
        <w:rPr>
          <w:rFonts w:cs="Tahoma"/>
          <w:sz w:val="20"/>
        </w:rPr>
        <w:t>&gt; e  &lt;CUC&gt; della banca proponente mittente deve rispettare il criterio</w:t>
      </w:r>
      <w:r w:rsidR="00D860ED" w:rsidRPr="00ED625E">
        <w:rPr>
          <w:rFonts w:cs="Tahoma"/>
          <w:sz w:val="20"/>
        </w:rPr>
        <w:t xml:space="preserve"> di univocità ad essa associato.</w:t>
      </w:r>
    </w:p>
    <w:p w14:paraId="28D01442" w14:textId="77777777" w:rsidR="007E02CB" w:rsidRPr="00ED625E" w:rsidRDefault="007E02CB" w:rsidP="007E02CB">
      <w:pPr>
        <w:rPr>
          <w:rFonts w:cs="Tahoma"/>
          <w:sz w:val="20"/>
          <w:highlight w:val="yellow"/>
        </w:rPr>
      </w:pPr>
    </w:p>
    <w:p w14:paraId="51A5EAA9" w14:textId="77777777" w:rsidR="007E02CB" w:rsidRPr="00ED625E" w:rsidRDefault="007E02CB" w:rsidP="007E02CB">
      <w:pPr>
        <w:numPr>
          <w:ilvl w:val="0"/>
          <w:numId w:val="32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Gli stati avanzamento contenuti in un'unica risposta applicativa devono referenziare 1:1 tutti i messaggi logici presenti nella richiesta di servizio referenziata. L'ordine con cui gli stati di avanzamento sono posti nella risposta applicativa può essere differente rispetto a quello delle corrispondenti richieste di servizio. I campi utilizzati per effettuare il controllo sono presenti nel blocco &lt;</w:t>
      </w:r>
      <w:proofErr w:type="spellStart"/>
      <w:r w:rsidRPr="00ED625E">
        <w:rPr>
          <w:rFonts w:cs="Tahoma"/>
          <w:sz w:val="20"/>
        </w:rPr>
        <w:t>OrgnlLogMsgInfAndSts</w:t>
      </w:r>
      <w:proofErr w:type="spellEnd"/>
      <w:r w:rsidRPr="00ED625E">
        <w:rPr>
          <w:rFonts w:cs="Tahoma"/>
          <w:sz w:val="20"/>
        </w:rPr>
        <w:t>&gt; (</w:t>
      </w:r>
      <w:r w:rsidRPr="00ED625E">
        <w:rPr>
          <w:rFonts w:cs="Tahoma"/>
          <w:i/>
          <w:sz w:val="20"/>
        </w:rPr>
        <w:t>cfr. par. Identificazione e riconciliazione dei messaggi logici</w:t>
      </w:r>
      <w:r w:rsidR="00D860ED" w:rsidRPr="00ED625E">
        <w:rPr>
          <w:rFonts w:cs="Tahoma"/>
          <w:sz w:val="20"/>
        </w:rPr>
        <w:t>).</w:t>
      </w:r>
    </w:p>
    <w:p w14:paraId="6528488F" w14:textId="77777777" w:rsidR="007E02CB" w:rsidRPr="00ED625E" w:rsidRDefault="007E02CB" w:rsidP="007E02CB">
      <w:pPr>
        <w:ind w:left="0"/>
        <w:rPr>
          <w:rFonts w:cs="Tahoma"/>
          <w:sz w:val="20"/>
          <w:highlight w:val="yellow"/>
        </w:rPr>
      </w:pPr>
    </w:p>
    <w:p w14:paraId="557476C1" w14:textId="77777777" w:rsidR="007E02CB" w:rsidRPr="00ED625E" w:rsidRDefault="007E02CB" w:rsidP="007E02CB">
      <w:pPr>
        <w:numPr>
          <w:ilvl w:val="0"/>
          <w:numId w:val="32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Se lo stato dell’intera richiesta di servizio è pari a RJCT, lo stato del messaggio logico, riportato nel campo &lt;Sts&gt;, deve assumere il valore RJCT</w:t>
      </w:r>
      <w:r w:rsidR="00D860ED" w:rsidRPr="00ED625E">
        <w:rPr>
          <w:rFonts w:cs="Tahoma"/>
          <w:sz w:val="20"/>
        </w:rPr>
        <w:t>.</w:t>
      </w:r>
    </w:p>
    <w:p w14:paraId="6FFCBE06" w14:textId="77777777" w:rsidR="007E02CB" w:rsidRPr="00ED625E" w:rsidRDefault="007E02CB" w:rsidP="007E02CB">
      <w:pPr>
        <w:ind w:left="75"/>
        <w:rPr>
          <w:rFonts w:cs="Tahoma"/>
          <w:sz w:val="20"/>
          <w:highlight w:val="yellow"/>
        </w:rPr>
      </w:pPr>
    </w:p>
    <w:p w14:paraId="4E12EC4E" w14:textId="77777777" w:rsidR="007E02CB" w:rsidRPr="00ED625E" w:rsidRDefault="007E02CB" w:rsidP="007E02CB">
      <w:pPr>
        <w:numPr>
          <w:ilvl w:val="0"/>
          <w:numId w:val="32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Se lo stato dell’intera richiesta di servizio è pari a RJCT il blocco &lt;</w:t>
      </w:r>
      <w:proofErr w:type="spellStart"/>
      <w:r w:rsidRPr="00ED625E">
        <w:rPr>
          <w:rFonts w:cs="Tahoma"/>
          <w:sz w:val="20"/>
        </w:rPr>
        <w:t>StsRsnInf</w:t>
      </w:r>
      <w:proofErr w:type="spellEnd"/>
      <w:r w:rsidRPr="00ED625E">
        <w:rPr>
          <w:rFonts w:cs="Tahoma"/>
          <w:sz w:val="20"/>
        </w:rPr>
        <w:t>&gt; deve essere presente una sola volta ed il motivo dello stato deve essere fornito tramite codice di comunità pari a MF01 – errore su tutto il messaggio fisico. In questo caso non può essere utilizzata l</w:t>
      </w:r>
      <w:r w:rsidR="00D860ED" w:rsidRPr="00ED625E">
        <w:rPr>
          <w:rFonts w:cs="Tahoma"/>
          <w:sz w:val="20"/>
        </w:rPr>
        <w:t>a codifica proprietaria &lt;</w:t>
      </w:r>
      <w:proofErr w:type="spellStart"/>
      <w:r w:rsidR="00D860ED" w:rsidRPr="00ED625E">
        <w:rPr>
          <w:rFonts w:cs="Tahoma"/>
          <w:sz w:val="20"/>
        </w:rPr>
        <w:t>Prtry</w:t>
      </w:r>
      <w:proofErr w:type="spellEnd"/>
      <w:r w:rsidR="00D860ED" w:rsidRPr="00ED625E">
        <w:rPr>
          <w:rFonts w:cs="Tahoma"/>
          <w:sz w:val="20"/>
        </w:rPr>
        <w:t>&gt;.</w:t>
      </w:r>
    </w:p>
    <w:p w14:paraId="47005D8D" w14:textId="77777777" w:rsidR="007E02CB" w:rsidRPr="00ED625E" w:rsidRDefault="007E02CB" w:rsidP="007E02CB">
      <w:pPr>
        <w:ind w:left="0"/>
        <w:rPr>
          <w:rFonts w:cs="Tahoma"/>
          <w:sz w:val="20"/>
        </w:rPr>
      </w:pPr>
    </w:p>
    <w:p w14:paraId="7411D5AB" w14:textId="77777777" w:rsidR="007E02CB" w:rsidRPr="00ED625E" w:rsidRDefault="007E02CB" w:rsidP="007E02CB">
      <w:pPr>
        <w:numPr>
          <w:ilvl w:val="0"/>
          <w:numId w:val="32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Il blocco &lt;</w:t>
      </w:r>
      <w:proofErr w:type="spellStart"/>
      <w:r w:rsidRPr="00ED625E">
        <w:rPr>
          <w:rFonts w:cs="Tahoma"/>
          <w:sz w:val="20"/>
        </w:rPr>
        <w:t>StsRsnInf</w:t>
      </w:r>
      <w:proofErr w:type="spellEnd"/>
      <w:r w:rsidRPr="00ED625E">
        <w:rPr>
          <w:rFonts w:cs="Tahoma"/>
          <w:sz w:val="20"/>
        </w:rPr>
        <w:t>&gt; diventa obbligatorio (presenza [1..n]) qualora lo stato del messaggio logico (campo &lt;Sts&gt;) sia pari a RJCT.  Il medesimo blocco diventa obbligatoriamente assente qualora lo stato del messaggio logico sia pari a ACTC</w:t>
      </w:r>
      <w:r w:rsidR="00D860ED" w:rsidRPr="00ED625E">
        <w:rPr>
          <w:rFonts w:cs="Tahoma"/>
          <w:sz w:val="20"/>
        </w:rPr>
        <w:t>.</w:t>
      </w:r>
    </w:p>
    <w:p w14:paraId="6B3EED17" w14:textId="77777777" w:rsidR="007E02CB" w:rsidRPr="00ED625E" w:rsidRDefault="007E02CB" w:rsidP="007E02CB">
      <w:pPr>
        <w:rPr>
          <w:rFonts w:cs="Tahoma"/>
          <w:sz w:val="20"/>
        </w:rPr>
      </w:pPr>
    </w:p>
    <w:p w14:paraId="681A81D1" w14:textId="77777777" w:rsidR="007E02CB" w:rsidRPr="00ED625E" w:rsidRDefault="007E02CB" w:rsidP="007E02CB">
      <w:pPr>
        <w:numPr>
          <w:ilvl w:val="0"/>
          <w:numId w:val="32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Se  lo stato della richiesta di servizio è pari ad ACTC non può essere utilizzato il codice di comunità MF01</w:t>
      </w:r>
      <w:r w:rsidR="00D860ED" w:rsidRPr="00ED625E">
        <w:rPr>
          <w:rFonts w:cs="Tahoma"/>
          <w:sz w:val="20"/>
        </w:rPr>
        <w:t>.</w:t>
      </w:r>
    </w:p>
    <w:p w14:paraId="5BF30F82" w14:textId="77777777" w:rsidR="007E02CB" w:rsidRPr="00ED625E" w:rsidRDefault="007E02CB" w:rsidP="007E02CB">
      <w:pPr>
        <w:ind w:left="0"/>
        <w:rPr>
          <w:rFonts w:cs="Tahoma"/>
          <w:sz w:val="20"/>
        </w:rPr>
      </w:pPr>
    </w:p>
    <w:p w14:paraId="16A6CD3D" w14:textId="77777777" w:rsidR="007E02CB" w:rsidRPr="00ED625E" w:rsidRDefault="007E02CB" w:rsidP="007E02CB">
      <w:pPr>
        <w:numPr>
          <w:ilvl w:val="0"/>
          <w:numId w:val="32"/>
        </w:numPr>
        <w:rPr>
          <w:rFonts w:cs="Tahoma"/>
          <w:sz w:val="20"/>
        </w:rPr>
      </w:pPr>
      <w:r w:rsidRPr="00ED625E">
        <w:rPr>
          <w:rFonts w:cs="Tahoma"/>
          <w:sz w:val="20"/>
        </w:rPr>
        <w:t>Qualora il codice di errore (campo &lt;</w:t>
      </w:r>
      <w:proofErr w:type="spellStart"/>
      <w:r w:rsidRPr="00ED625E">
        <w:rPr>
          <w:rFonts w:cs="Tahoma"/>
          <w:sz w:val="20"/>
        </w:rPr>
        <w:t>Cd</w:t>
      </w:r>
      <w:proofErr w:type="spellEnd"/>
      <w:r w:rsidRPr="00ED625E">
        <w:rPr>
          <w:rFonts w:cs="Tahoma"/>
          <w:sz w:val="20"/>
        </w:rPr>
        <w:t>&gt;) sia  dato tramite codifica di sistema e pari a NARR la regola di presenza del campo &lt;</w:t>
      </w:r>
      <w:proofErr w:type="spellStart"/>
      <w:r w:rsidRPr="00ED625E">
        <w:rPr>
          <w:rFonts w:cs="Tahoma"/>
          <w:sz w:val="20"/>
        </w:rPr>
        <w:t>AddtlStsRsnInf</w:t>
      </w:r>
      <w:proofErr w:type="spellEnd"/>
      <w:r w:rsidRPr="00ED625E">
        <w:rPr>
          <w:rFonts w:cs="Tahoma"/>
          <w:sz w:val="20"/>
        </w:rPr>
        <w:t>&gt; diventa [1..n]</w:t>
      </w:r>
      <w:r w:rsidR="00D860ED" w:rsidRPr="00ED625E">
        <w:rPr>
          <w:rFonts w:cs="Tahoma"/>
          <w:sz w:val="20"/>
        </w:rPr>
        <w:t>.</w:t>
      </w:r>
    </w:p>
    <w:p w14:paraId="181C5CED" w14:textId="77777777" w:rsidR="007E02CB" w:rsidRPr="00ED625E" w:rsidRDefault="007E02CB" w:rsidP="007E02CB">
      <w:pPr>
        <w:pStyle w:val="AltriCover"/>
        <w:rPr>
          <w:rFonts w:ascii="Tahoma" w:hAnsi="Tahoma" w:cs="Tahoma"/>
          <w:noProof w:val="0"/>
          <w:sz w:val="20"/>
        </w:rPr>
      </w:pPr>
    </w:p>
    <w:p w14:paraId="1325B9AE" w14:textId="77777777" w:rsidR="007E02CB" w:rsidRDefault="00EF3A34" w:rsidP="007E02CB">
      <w:pPr>
        <w:pStyle w:val="Corpotes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95109ED" w14:textId="77777777" w:rsidR="007E02CB" w:rsidRPr="00DE4037" w:rsidRDefault="007E02CB" w:rsidP="007E02CB">
      <w:pPr>
        <w:pStyle w:val="Titolo1"/>
      </w:pPr>
      <w:bookmarkStart w:id="101" w:name="_Toc198989892"/>
      <w:bookmarkStart w:id="102" w:name="_Toc202606943"/>
      <w:bookmarkStart w:id="103" w:name="_Toc254770812"/>
      <w:bookmarkStart w:id="104" w:name="_Toc128491321"/>
      <w:r w:rsidRPr="00DE4037">
        <w:lastRenderedPageBreak/>
        <w:t>Appendice</w:t>
      </w:r>
      <w:bookmarkEnd w:id="101"/>
      <w:bookmarkEnd w:id="102"/>
      <w:bookmarkEnd w:id="103"/>
      <w:bookmarkEnd w:id="104"/>
    </w:p>
    <w:p w14:paraId="24F6880A" w14:textId="77777777" w:rsidR="007E02CB" w:rsidRPr="00DE4037" w:rsidRDefault="007E02CB" w:rsidP="007E02CB">
      <w:pPr>
        <w:pStyle w:val="Corpotesto"/>
        <w:jc w:val="both"/>
        <w:rPr>
          <w:sz w:val="22"/>
          <w:szCs w:val="22"/>
        </w:rPr>
      </w:pPr>
    </w:p>
    <w:p w14:paraId="20CDB14A" w14:textId="77777777" w:rsidR="007E02CB" w:rsidRPr="00DE4037" w:rsidRDefault="007E02CB" w:rsidP="0024449B">
      <w:pPr>
        <w:pStyle w:val="Titolo2"/>
      </w:pPr>
      <w:bookmarkStart w:id="105" w:name="_Toc191100525"/>
      <w:bookmarkStart w:id="106" w:name="_Toc198989894"/>
      <w:bookmarkStart w:id="107" w:name="_Toc202606944"/>
      <w:bookmarkStart w:id="108" w:name="_Toc254770813"/>
      <w:bookmarkStart w:id="109" w:name="_Toc128491322"/>
      <w:r w:rsidRPr="00DE4037">
        <w:t>Appendice A – Strutturazione degli identificativi univoci e qualificatori di tipo messaggio</w:t>
      </w:r>
      <w:bookmarkEnd w:id="105"/>
      <w:bookmarkEnd w:id="106"/>
      <w:bookmarkEnd w:id="107"/>
      <w:bookmarkEnd w:id="108"/>
      <w:bookmarkEnd w:id="109"/>
    </w:p>
    <w:p w14:paraId="0E172C91" w14:textId="77777777" w:rsidR="007E02CB" w:rsidRPr="00DE4037" w:rsidRDefault="007E02CB" w:rsidP="007E02CB">
      <w:pPr>
        <w:pStyle w:val="Corpotesto"/>
        <w:jc w:val="both"/>
        <w:rPr>
          <w:sz w:val="22"/>
          <w:szCs w:val="22"/>
        </w:rPr>
      </w:pPr>
    </w:p>
    <w:p w14:paraId="2A15717F" w14:textId="7BEC31E8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  <w:r w:rsidRPr="00ED625E">
        <w:rPr>
          <w:rFonts w:ascii="Tahoma" w:hAnsi="Tahoma" w:cs="Tahoma"/>
          <w:sz w:val="20"/>
        </w:rPr>
        <w:t>Con riferimento alle regole di strutturazione degli identificativi univoci di file e messaggi veicolati sulla rete CBI (</w:t>
      </w:r>
      <w:r w:rsidRPr="00ED625E">
        <w:rPr>
          <w:rFonts w:ascii="Tahoma" w:hAnsi="Tahoma" w:cs="Tahoma"/>
          <w:i/>
          <w:iCs/>
          <w:sz w:val="20"/>
        </w:rPr>
        <w:t>cfr. doc. STPG-MO-001 – Nuovi Servizi Parte Generale</w:t>
      </w:r>
      <w:r w:rsidRPr="00ED625E">
        <w:rPr>
          <w:rFonts w:ascii="Tahoma" w:hAnsi="Tahoma" w:cs="Tahoma"/>
          <w:sz w:val="20"/>
        </w:rPr>
        <w:t>), viene fornita la lista dei qualificatori tipo messaggio (QTM) da utilizzarsi nell’ambito del servizio CBI di “Esiti ritiro effetti, bollettino bancario</w:t>
      </w:r>
      <w:del w:id="110" w:author="Silvestri Mirko" w:date="2023-02-07T14:57:00Z">
        <w:r w:rsidRPr="00ED625E" w:rsidDel="001718FD">
          <w:rPr>
            <w:rFonts w:ascii="Tahoma" w:hAnsi="Tahoma" w:cs="Tahoma"/>
            <w:sz w:val="20"/>
          </w:rPr>
          <w:delText>, bonifico estero</w:delText>
        </w:r>
      </w:del>
      <w:r w:rsidRPr="00ED625E">
        <w:rPr>
          <w:rFonts w:ascii="Tahoma" w:hAnsi="Tahoma" w:cs="Tahoma"/>
          <w:sz w:val="20"/>
        </w:rPr>
        <w:t>”.</w:t>
      </w:r>
    </w:p>
    <w:p w14:paraId="13AFDF2B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p w14:paraId="5D1139C7" w14:textId="16A9B392" w:rsidR="007E02CB" w:rsidRPr="00ED625E" w:rsidRDefault="007E02CB" w:rsidP="007E02CB">
      <w:pPr>
        <w:pStyle w:val="Corpotesto"/>
        <w:jc w:val="both"/>
        <w:rPr>
          <w:rFonts w:ascii="Tahoma" w:hAnsi="Tahoma" w:cs="Tahoma"/>
          <w:b/>
          <w:i/>
          <w:sz w:val="20"/>
        </w:rPr>
      </w:pPr>
      <w:r w:rsidRPr="00ED625E">
        <w:rPr>
          <w:rFonts w:ascii="Tahoma" w:hAnsi="Tahoma" w:cs="Tahoma"/>
          <w:b/>
          <w:i/>
          <w:sz w:val="20"/>
        </w:rPr>
        <w:t>Esiti ritiro effetti, bollettino bancario</w:t>
      </w:r>
      <w:del w:id="111" w:author="Silvestri Mirko" w:date="2023-02-07T14:57:00Z">
        <w:r w:rsidRPr="00ED625E" w:rsidDel="001718FD">
          <w:rPr>
            <w:rFonts w:ascii="Tahoma" w:hAnsi="Tahoma" w:cs="Tahoma"/>
            <w:b/>
            <w:i/>
            <w:sz w:val="20"/>
          </w:rPr>
          <w:delText>, bonifico estero</w:delText>
        </w:r>
      </w:del>
    </w:p>
    <w:p w14:paraId="78E27A3B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0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361"/>
        <w:gridCol w:w="4394"/>
        <w:gridCol w:w="851"/>
      </w:tblGrid>
      <w:tr w:rsidR="007E02CB" w:rsidRPr="00ED625E" w14:paraId="663A87F5" w14:textId="77777777" w:rsidTr="004A5107">
        <w:tc>
          <w:tcPr>
            <w:tcW w:w="4361" w:type="dxa"/>
            <w:shd w:val="clear" w:color="auto" w:fill="000080"/>
          </w:tcPr>
          <w:p w14:paraId="23781BB4" w14:textId="77777777" w:rsidR="007E02CB" w:rsidRPr="00ED625E" w:rsidRDefault="007E02CB" w:rsidP="004A5107">
            <w:pPr>
              <w:pStyle w:val="Corpotesto"/>
              <w:jc w:val="both"/>
              <w:rPr>
                <w:rFonts w:ascii="Tahoma" w:hAnsi="Tahoma" w:cs="Tahoma"/>
                <w:b/>
                <w:bCs/>
                <w:color w:val="FFFFFF"/>
                <w:sz w:val="20"/>
              </w:rPr>
            </w:pPr>
            <w:r w:rsidRPr="00ED625E">
              <w:rPr>
                <w:rFonts w:ascii="Tahoma" w:hAnsi="Tahoma" w:cs="Tahoma"/>
                <w:b/>
                <w:bCs/>
                <w:color w:val="FFFFFF"/>
                <w:sz w:val="20"/>
              </w:rPr>
              <w:t>Tipo di messaggio fisico</w:t>
            </w:r>
          </w:p>
        </w:tc>
        <w:tc>
          <w:tcPr>
            <w:tcW w:w="4394" w:type="dxa"/>
            <w:shd w:val="clear" w:color="auto" w:fill="000080"/>
          </w:tcPr>
          <w:p w14:paraId="51CB7C04" w14:textId="77777777" w:rsidR="007E02CB" w:rsidRPr="00ED625E" w:rsidRDefault="007E02CB" w:rsidP="004A5107">
            <w:pPr>
              <w:pStyle w:val="Corpotesto"/>
              <w:rPr>
                <w:rFonts w:ascii="Tahoma" w:hAnsi="Tahoma" w:cs="Tahoma"/>
                <w:b/>
                <w:bCs/>
                <w:color w:val="FFFFFF"/>
                <w:sz w:val="20"/>
              </w:rPr>
            </w:pPr>
            <w:r w:rsidRPr="00ED625E">
              <w:rPr>
                <w:rFonts w:ascii="Tahoma" w:hAnsi="Tahoma" w:cs="Tahoma"/>
                <w:b/>
                <w:bCs/>
                <w:color w:val="FFFFFF"/>
                <w:sz w:val="20"/>
              </w:rPr>
              <w:t>Service name</w:t>
            </w:r>
          </w:p>
        </w:tc>
        <w:tc>
          <w:tcPr>
            <w:tcW w:w="851" w:type="dxa"/>
            <w:shd w:val="clear" w:color="auto" w:fill="000080"/>
          </w:tcPr>
          <w:p w14:paraId="06618511" w14:textId="77777777" w:rsidR="007E02CB" w:rsidRPr="00ED625E" w:rsidRDefault="007E02CB" w:rsidP="004A5107">
            <w:pPr>
              <w:pStyle w:val="Corpotesto"/>
              <w:rPr>
                <w:rFonts w:ascii="Tahoma" w:hAnsi="Tahoma" w:cs="Tahoma"/>
                <w:b/>
                <w:bCs/>
                <w:color w:val="FFFFFF"/>
                <w:sz w:val="20"/>
              </w:rPr>
            </w:pPr>
            <w:r w:rsidRPr="00ED625E">
              <w:rPr>
                <w:rFonts w:ascii="Tahoma" w:hAnsi="Tahoma" w:cs="Tahoma"/>
                <w:b/>
                <w:bCs/>
                <w:color w:val="FFFFFF"/>
                <w:sz w:val="20"/>
              </w:rPr>
              <w:t xml:space="preserve"> QTM</w:t>
            </w:r>
          </w:p>
        </w:tc>
      </w:tr>
      <w:tr w:rsidR="007E02CB" w:rsidRPr="00ED625E" w14:paraId="35D8E11B" w14:textId="77777777" w:rsidTr="004A5107">
        <w:tc>
          <w:tcPr>
            <w:tcW w:w="4361" w:type="dxa"/>
            <w:tcBorders>
              <w:right w:val="dotDotDash" w:sz="4" w:space="0" w:color="auto"/>
            </w:tcBorders>
            <w:shd w:val="clear" w:color="auto" w:fill="auto"/>
          </w:tcPr>
          <w:p w14:paraId="6E7EB757" w14:textId="77777777" w:rsidR="007E02CB" w:rsidRPr="00ED625E" w:rsidRDefault="007E02CB" w:rsidP="004A5107">
            <w:pPr>
              <w:pStyle w:val="Corpotesto"/>
              <w:pBdr>
                <w:right w:val="single" w:sz="4" w:space="4" w:color="auto"/>
              </w:pBdr>
              <w:jc w:val="both"/>
              <w:rPr>
                <w:rFonts w:ascii="Tahoma" w:hAnsi="Tahoma" w:cs="Tahoma"/>
                <w:sz w:val="20"/>
              </w:rPr>
            </w:pPr>
            <w:r w:rsidRPr="00ED625E">
              <w:rPr>
                <w:rFonts w:ascii="Tahoma" w:hAnsi="Tahoma" w:cs="Tahoma"/>
                <w:sz w:val="20"/>
              </w:rPr>
              <w:t xml:space="preserve">Richiesta di servizio </w:t>
            </w:r>
          </w:p>
        </w:tc>
        <w:tc>
          <w:tcPr>
            <w:tcW w:w="4394" w:type="dxa"/>
            <w:tcBorders>
              <w:left w:val="dotDotDash" w:sz="4" w:space="0" w:color="auto"/>
            </w:tcBorders>
            <w:shd w:val="clear" w:color="auto" w:fill="auto"/>
          </w:tcPr>
          <w:p w14:paraId="0E4C6FAE" w14:textId="77777777" w:rsidR="007E02CB" w:rsidRPr="00ED625E" w:rsidRDefault="007E02CB" w:rsidP="004A5107">
            <w:pPr>
              <w:pStyle w:val="Corpotesto"/>
              <w:pBdr>
                <w:right w:val="single" w:sz="4" w:space="4" w:color="auto"/>
              </w:pBdr>
              <w:rPr>
                <w:rFonts w:ascii="Tahoma" w:hAnsi="Tahoma" w:cs="Tahoma"/>
                <w:sz w:val="20"/>
              </w:rPr>
            </w:pPr>
            <w:r w:rsidRPr="00ED625E">
              <w:rPr>
                <w:rFonts w:ascii="Tahoma" w:hAnsi="Tahoma" w:cs="Tahoma"/>
                <w:sz w:val="20"/>
              </w:rPr>
              <w:t>STAT-RPT-PSD</w:t>
            </w:r>
          </w:p>
        </w:tc>
        <w:tc>
          <w:tcPr>
            <w:tcW w:w="851" w:type="dxa"/>
            <w:shd w:val="clear" w:color="auto" w:fill="auto"/>
          </w:tcPr>
          <w:p w14:paraId="25652F6B" w14:textId="77777777" w:rsidR="007E02CB" w:rsidRPr="00ED625E" w:rsidRDefault="007E02CB" w:rsidP="004A5107">
            <w:pPr>
              <w:pStyle w:val="Corpotesto"/>
              <w:pBdr>
                <w:right w:val="single" w:sz="4" w:space="4" w:color="auto"/>
              </w:pBdr>
              <w:rPr>
                <w:rFonts w:ascii="Tahoma" w:hAnsi="Tahoma" w:cs="Tahoma"/>
                <w:sz w:val="20"/>
              </w:rPr>
            </w:pPr>
            <w:r w:rsidRPr="00ED625E">
              <w:rPr>
                <w:rFonts w:ascii="Tahoma" w:hAnsi="Tahoma" w:cs="Tahoma"/>
                <w:sz w:val="20"/>
              </w:rPr>
              <w:t>01</w:t>
            </w:r>
          </w:p>
        </w:tc>
      </w:tr>
      <w:tr w:rsidR="007E02CB" w:rsidRPr="00ED625E" w14:paraId="6449C7CF" w14:textId="77777777" w:rsidTr="004A5107">
        <w:tc>
          <w:tcPr>
            <w:tcW w:w="4361" w:type="dxa"/>
            <w:tcBorders>
              <w:right w:val="dotDotDash" w:sz="4" w:space="0" w:color="auto"/>
            </w:tcBorders>
            <w:shd w:val="clear" w:color="auto" w:fill="auto"/>
          </w:tcPr>
          <w:p w14:paraId="5C409C5A" w14:textId="77777777" w:rsidR="007E02CB" w:rsidRPr="00ED625E" w:rsidRDefault="007E02CB" w:rsidP="004A5107">
            <w:pPr>
              <w:pStyle w:val="Corpotesto"/>
              <w:pBdr>
                <w:right w:val="single" w:sz="4" w:space="4" w:color="auto"/>
              </w:pBdr>
              <w:jc w:val="both"/>
              <w:rPr>
                <w:rFonts w:ascii="Tahoma" w:hAnsi="Tahoma" w:cs="Tahoma"/>
                <w:sz w:val="20"/>
              </w:rPr>
            </w:pPr>
            <w:r w:rsidRPr="00ED625E">
              <w:rPr>
                <w:rFonts w:ascii="Tahoma" w:hAnsi="Tahoma" w:cs="Tahoma"/>
                <w:sz w:val="20"/>
              </w:rPr>
              <w:t>Risposta applicativa</w:t>
            </w:r>
          </w:p>
        </w:tc>
        <w:tc>
          <w:tcPr>
            <w:tcW w:w="4394" w:type="dxa"/>
            <w:tcBorders>
              <w:left w:val="dotDotDash" w:sz="4" w:space="0" w:color="auto"/>
            </w:tcBorders>
            <w:shd w:val="clear" w:color="auto" w:fill="auto"/>
          </w:tcPr>
          <w:p w14:paraId="35BB16D7" w14:textId="77777777" w:rsidR="007E02CB" w:rsidRPr="00ED625E" w:rsidRDefault="007E02CB" w:rsidP="004A5107">
            <w:pPr>
              <w:pStyle w:val="Corpotesto"/>
              <w:pBdr>
                <w:right w:val="single" w:sz="4" w:space="4" w:color="auto"/>
              </w:pBdr>
              <w:rPr>
                <w:rFonts w:ascii="Tahoma" w:hAnsi="Tahoma" w:cs="Tahoma"/>
                <w:sz w:val="20"/>
              </w:rPr>
            </w:pPr>
            <w:r w:rsidRPr="00ED625E">
              <w:rPr>
                <w:rFonts w:ascii="Tahoma" w:hAnsi="Tahoma" w:cs="Tahoma"/>
                <w:sz w:val="20"/>
              </w:rPr>
              <w:t>STAT-RPT-PSD</w:t>
            </w:r>
          </w:p>
        </w:tc>
        <w:tc>
          <w:tcPr>
            <w:tcW w:w="851" w:type="dxa"/>
            <w:shd w:val="clear" w:color="auto" w:fill="auto"/>
          </w:tcPr>
          <w:p w14:paraId="65681064" w14:textId="77777777" w:rsidR="007E02CB" w:rsidRPr="00ED625E" w:rsidRDefault="007E02CB" w:rsidP="004A5107">
            <w:pPr>
              <w:pStyle w:val="Corpotesto"/>
              <w:pBdr>
                <w:right w:val="single" w:sz="4" w:space="4" w:color="auto"/>
              </w:pBdr>
              <w:rPr>
                <w:rFonts w:ascii="Tahoma" w:hAnsi="Tahoma" w:cs="Tahoma"/>
                <w:sz w:val="20"/>
              </w:rPr>
            </w:pPr>
            <w:r w:rsidRPr="00ED625E">
              <w:rPr>
                <w:rFonts w:ascii="Tahoma" w:hAnsi="Tahoma" w:cs="Tahoma"/>
                <w:sz w:val="20"/>
              </w:rPr>
              <w:t>04</w:t>
            </w:r>
          </w:p>
        </w:tc>
      </w:tr>
    </w:tbl>
    <w:p w14:paraId="7D833739" w14:textId="77777777" w:rsidR="007E02CB" w:rsidRPr="00ED625E" w:rsidRDefault="007E02CB" w:rsidP="007E02CB">
      <w:pPr>
        <w:pStyle w:val="Corpotesto"/>
        <w:jc w:val="both"/>
        <w:rPr>
          <w:rFonts w:ascii="Tahoma" w:hAnsi="Tahoma" w:cs="Tahoma"/>
          <w:sz w:val="22"/>
          <w:szCs w:val="22"/>
        </w:rPr>
      </w:pPr>
    </w:p>
    <w:p w14:paraId="2DEA7C8B" w14:textId="77777777" w:rsidR="00853CCB" w:rsidRPr="00ED625E" w:rsidRDefault="00853CCB" w:rsidP="00C66B5D">
      <w:pPr>
        <w:ind w:left="0"/>
        <w:rPr>
          <w:rFonts w:cs="Tahoma"/>
          <w:sz w:val="20"/>
          <w:highlight w:val="yellow"/>
        </w:rPr>
      </w:pPr>
    </w:p>
    <w:p w14:paraId="59988BD5" w14:textId="77777777" w:rsidR="00BE5E23" w:rsidRPr="00DE4037" w:rsidRDefault="00BE5E23" w:rsidP="0024449B">
      <w:pPr>
        <w:pStyle w:val="Titolo2"/>
        <w:rPr>
          <w:ins w:id="112" w:author="Silvestri Mirko" w:date="2023-02-28T15:41:00Z"/>
        </w:rPr>
      </w:pPr>
      <w:bookmarkStart w:id="113" w:name="_Toc128491323"/>
      <w:ins w:id="114" w:author="Silvestri Mirko" w:date="2023-02-28T15:41:00Z">
        <w:r w:rsidRPr="00DE4037">
          <w:t xml:space="preserve">Appendice </w:t>
        </w:r>
        <w:r>
          <w:t>B</w:t>
        </w:r>
        <w:r w:rsidRPr="00DE4037">
          <w:t xml:space="preserve"> – </w:t>
        </w:r>
        <w:r>
          <w:t xml:space="preserve">Possibili valori del campo Status </w:t>
        </w:r>
        <w:proofErr w:type="spellStart"/>
        <w:r>
          <w:t>Reason</w:t>
        </w:r>
        <w:proofErr w:type="spellEnd"/>
        <w:r>
          <w:t xml:space="preserve"> - Code</w:t>
        </w:r>
        <w:bookmarkEnd w:id="113"/>
      </w:ins>
    </w:p>
    <w:p w14:paraId="4C394EA2" w14:textId="77777777" w:rsidR="00BE5E23" w:rsidRPr="00D23302" w:rsidRDefault="00BE5E23" w:rsidP="00BE5E23">
      <w:pPr>
        <w:ind w:left="0"/>
        <w:rPr>
          <w:ins w:id="115" w:author="Silvestri Mirko" w:date="2023-02-28T15:41:00Z"/>
          <w:sz w:val="20"/>
        </w:rPr>
      </w:pPr>
      <w:ins w:id="116" w:author="Silvestri Mirko" w:date="2023-02-28T15:41:00Z">
        <w:r>
          <w:rPr>
            <w:sz w:val="20"/>
          </w:rPr>
          <w:t xml:space="preserve">Le informazioni sullo stato del processo nell’esito possono essere espresse attraverso il campo Status </w:t>
        </w:r>
        <w:proofErr w:type="spellStart"/>
        <w:r>
          <w:rPr>
            <w:sz w:val="20"/>
          </w:rPr>
          <w:t>Reason</w:t>
        </w:r>
        <w:proofErr w:type="spellEnd"/>
        <w:r>
          <w:rPr>
            <w:sz w:val="20"/>
          </w:rPr>
          <w:t xml:space="preserve"> Information / Status </w:t>
        </w:r>
        <w:proofErr w:type="spellStart"/>
        <w:r>
          <w:rPr>
            <w:sz w:val="20"/>
          </w:rPr>
          <w:t>Reason</w:t>
        </w:r>
        <w:proofErr w:type="spellEnd"/>
        <w:r>
          <w:rPr>
            <w:sz w:val="20"/>
          </w:rPr>
          <w:t xml:space="preserve"> / Code (Tag &lt;</w:t>
        </w:r>
        <w:proofErr w:type="spellStart"/>
        <w:r>
          <w:rPr>
            <w:sz w:val="20"/>
          </w:rPr>
          <w:t>StsRsnInf</w:t>
        </w:r>
        <w:proofErr w:type="spellEnd"/>
        <w:r>
          <w:rPr>
            <w:sz w:val="20"/>
          </w:rPr>
          <w:t>&gt;.&lt;</w:t>
        </w:r>
        <w:proofErr w:type="spellStart"/>
        <w:r>
          <w:rPr>
            <w:sz w:val="20"/>
          </w:rPr>
          <w:t>StsRsn</w:t>
        </w:r>
        <w:proofErr w:type="spellEnd"/>
        <w:r>
          <w:rPr>
            <w:sz w:val="20"/>
          </w:rPr>
          <w:t>&gt;.&lt;</w:t>
        </w:r>
        <w:proofErr w:type="spellStart"/>
        <w:r>
          <w:rPr>
            <w:sz w:val="20"/>
          </w:rPr>
          <w:t>Cd</w:t>
        </w:r>
        <w:proofErr w:type="spellEnd"/>
        <w:r>
          <w:rPr>
            <w:sz w:val="20"/>
          </w:rPr>
          <w:t xml:space="preserve">&gt;). Tale campo può assumere un insieme di valori tratti dall’elenco dei codici di stato ISO (External Status </w:t>
        </w:r>
        <w:proofErr w:type="spellStart"/>
        <w:r>
          <w:rPr>
            <w:sz w:val="20"/>
          </w:rPr>
          <w:t>Reason</w:t>
        </w:r>
        <w:proofErr w:type="spellEnd"/>
        <w:r>
          <w:rPr>
            <w:sz w:val="20"/>
          </w:rPr>
          <w:t xml:space="preserve"> </w:t>
        </w:r>
        <w:proofErr w:type="spellStart"/>
        <w:r>
          <w:rPr>
            <w:sz w:val="20"/>
          </w:rPr>
          <w:t>Codes</w:t>
        </w:r>
        <w:proofErr w:type="spellEnd"/>
        <w:r>
          <w:rPr>
            <w:sz w:val="20"/>
          </w:rPr>
          <w:t xml:space="preserve">). Essendo tali valori codificati nell’XSD, </w:t>
        </w:r>
        <w:r w:rsidRPr="00571A4C">
          <w:rPr>
            <w:b/>
            <w:bCs/>
            <w:sz w:val="20"/>
          </w:rPr>
          <w:t>il destinatario del messaggio non dovrà effettuare alcun controllo puntuale sull’appartenenza dei codici all’insieme dei possibili valori</w:t>
        </w:r>
        <w:r>
          <w:rPr>
            <w:sz w:val="20"/>
          </w:rPr>
          <w:t>, il quale è riportato nella tabella di seguito a mero titolo informativo:</w:t>
        </w:r>
      </w:ins>
    </w:p>
    <w:p w14:paraId="3FC97A69" w14:textId="77777777" w:rsidR="00E0599B" w:rsidRDefault="00E0599B" w:rsidP="00C66B5D">
      <w:pPr>
        <w:ind w:left="0"/>
        <w:rPr>
          <w:sz w:val="20"/>
          <w:highlight w:val="yellow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3705"/>
        <w:gridCol w:w="5238"/>
      </w:tblGrid>
      <w:tr w:rsidR="00E31395" w:rsidRPr="00E31395" w14:paraId="492C2836" w14:textId="77777777" w:rsidTr="00E0599B">
        <w:trPr>
          <w:trHeight w:val="450"/>
          <w:ins w:id="117" w:author="Silvestri Mirko" w:date="2023-02-28T15:34:00Z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64FA9A6" w14:textId="77777777" w:rsidR="00E31395" w:rsidRPr="00E31395" w:rsidRDefault="00E31395" w:rsidP="00E31395">
            <w:pPr>
              <w:ind w:left="0"/>
              <w:jc w:val="center"/>
              <w:rPr>
                <w:ins w:id="118" w:author="Silvestri Mirko" w:date="2023-02-28T15:34:00Z"/>
                <w:rFonts w:cs="Tahoma"/>
                <w:b/>
                <w:bCs/>
                <w:color w:val="FFFFFF"/>
                <w:sz w:val="20"/>
              </w:rPr>
            </w:pPr>
            <w:ins w:id="119" w:author="Silvestri Mirko" w:date="2023-02-28T15:34:00Z">
              <w:r w:rsidRPr="00E31395">
                <w:rPr>
                  <w:rFonts w:cs="Tahoma"/>
                  <w:b/>
                  <w:bCs/>
                  <w:color w:val="FFFFFF"/>
                  <w:sz w:val="20"/>
                </w:rPr>
                <w:t>Codice relativo alla motivazione dello status.</w:t>
              </w:r>
            </w:ins>
          </w:p>
        </w:tc>
      </w:tr>
      <w:tr w:rsidR="00E0599B" w:rsidRPr="00E31395" w14:paraId="2F076AA1" w14:textId="77777777" w:rsidTr="00E0599B">
        <w:trPr>
          <w:trHeight w:val="551"/>
          <w:ins w:id="120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E0F7077" w14:textId="77777777" w:rsidR="00E31395" w:rsidRPr="00E31395" w:rsidRDefault="00E31395" w:rsidP="00E31395">
            <w:pPr>
              <w:ind w:left="0"/>
              <w:jc w:val="center"/>
              <w:rPr>
                <w:ins w:id="121" w:author="Silvestri Mirko" w:date="2023-02-28T15:34:00Z"/>
                <w:rFonts w:cs="Tahoma"/>
                <w:b/>
                <w:bCs/>
                <w:color w:val="FFFFFF"/>
                <w:sz w:val="20"/>
              </w:rPr>
            </w:pPr>
            <w:ins w:id="122" w:author="Silvestri Mirko" w:date="2023-02-28T15:34:00Z">
              <w:r w:rsidRPr="00E31395">
                <w:rPr>
                  <w:rFonts w:cs="Tahoma"/>
                  <w:b/>
                  <w:bCs/>
                  <w:color w:val="FFFFFF"/>
                  <w:sz w:val="20"/>
                </w:rPr>
                <w:t>ISO Code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15A5EB1" w14:textId="77777777" w:rsidR="00E31395" w:rsidRPr="00E31395" w:rsidRDefault="00E31395" w:rsidP="00E31395">
            <w:pPr>
              <w:ind w:left="0"/>
              <w:jc w:val="center"/>
              <w:rPr>
                <w:ins w:id="123" w:author="Silvestri Mirko" w:date="2023-02-28T15:34:00Z"/>
                <w:rFonts w:cs="Tahoma"/>
                <w:b/>
                <w:bCs/>
                <w:color w:val="FFFFFF"/>
                <w:sz w:val="20"/>
              </w:rPr>
            </w:pPr>
            <w:ins w:id="124" w:author="Silvestri Mirko" w:date="2023-02-28T15:34:00Z">
              <w:r w:rsidRPr="00E31395">
                <w:rPr>
                  <w:rFonts w:cs="Tahoma"/>
                  <w:b/>
                  <w:bCs/>
                  <w:color w:val="FFFFFF"/>
                  <w:sz w:val="20"/>
                </w:rPr>
                <w:t>ISO Code Name</w:t>
              </w:r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2EFA7DC" w14:textId="77777777" w:rsidR="00E31395" w:rsidRPr="00E31395" w:rsidRDefault="00E31395" w:rsidP="00E31395">
            <w:pPr>
              <w:ind w:left="0"/>
              <w:jc w:val="center"/>
              <w:rPr>
                <w:ins w:id="125" w:author="Silvestri Mirko" w:date="2023-02-28T15:34:00Z"/>
                <w:rFonts w:cs="Tahoma"/>
                <w:b/>
                <w:bCs/>
                <w:color w:val="FFFFFF"/>
                <w:sz w:val="20"/>
              </w:rPr>
            </w:pPr>
            <w:ins w:id="126" w:author="Silvestri Mirko" w:date="2023-02-28T15:34:00Z">
              <w:r w:rsidRPr="00E31395">
                <w:rPr>
                  <w:rFonts w:cs="Tahoma"/>
                  <w:b/>
                  <w:bCs/>
                  <w:color w:val="FFFFFF"/>
                  <w:sz w:val="20"/>
                </w:rPr>
                <w:t xml:space="preserve">ISO Code </w:t>
              </w:r>
              <w:proofErr w:type="spellStart"/>
              <w:r w:rsidRPr="00E31395">
                <w:rPr>
                  <w:rFonts w:cs="Tahoma"/>
                  <w:b/>
                  <w:bCs/>
                  <w:color w:val="FFFFFF"/>
                  <w:sz w:val="20"/>
                </w:rPr>
                <w:t>description</w:t>
              </w:r>
              <w:proofErr w:type="spellEnd"/>
            </w:ins>
          </w:p>
        </w:tc>
      </w:tr>
      <w:tr w:rsidR="00E31395" w:rsidRPr="00E31395" w14:paraId="067807C1" w14:textId="77777777" w:rsidTr="00E0599B">
        <w:trPr>
          <w:trHeight w:val="855"/>
          <w:ins w:id="127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75CF" w14:textId="77777777" w:rsidR="00E31395" w:rsidRPr="00E31395" w:rsidRDefault="00E31395" w:rsidP="00E31395">
            <w:pPr>
              <w:ind w:left="0"/>
              <w:jc w:val="center"/>
              <w:rPr>
                <w:ins w:id="128" w:author="Silvestri Mirko" w:date="2023-02-28T15:34:00Z"/>
                <w:rFonts w:cs="Tahoma"/>
                <w:color w:val="000000"/>
                <w:sz w:val="20"/>
              </w:rPr>
            </w:pPr>
            <w:ins w:id="12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AC01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5F70" w14:textId="77777777" w:rsidR="00E31395" w:rsidRPr="00E31395" w:rsidRDefault="00E31395" w:rsidP="00E31395">
            <w:pPr>
              <w:ind w:left="0"/>
              <w:jc w:val="left"/>
              <w:rPr>
                <w:ins w:id="130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3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IncorrectAccountNumber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3256" w14:textId="77777777" w:rsidR="00E31395" w:rsidRPr="00E31395" w:rsidRDefault="00E31395" w:rsidP="00E31395">
            <w:pPr>
              <w:ind w:left="0"/>
              <w:jc w:val="left"/>
              <w:rPr>
                <w:ins w:id="132" w:author="Silvestri Mirko" w:date="2023-02-28T15:34:00Z"/>
                <w:rFonts w:cs="Tahoma"/>
                <w:color w:val="000000"/>
                <w:sz w:val="20"/>
              </w:rPr>
            </w:pPr>
            <w:ins w:id="13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formato del numero di conto è errato.</w:t>
              </w:r>
            </w:ins>
          </w:p>
        </w:tc>
      </w:tr>
      <w:tr w:rsidR="00E31395" w:rsidRPr="00E31395" w14:paraId="588C86ED" w14:textId="77777777" w:rsidTr="00E0599B">
        <w:trPr>
          <w:trHeight w:val="855"/>
          <w:ins w:id="134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29FD" w14:textId="77777777" w:rsidR="00E31395" w:rsidRPr="00E31395" w:rsidRDefault="00E31395" w:rsidP="00E31395">
            <w:pPr>
              <w:ind w:left="0"/>
              <w:jc w:val="center"/>
              <w:rPr>
                <w:ins w:id="135" w:author="Silvestri Mirko" w:date="2023-02-28T15:34:00Z"/>
                <w:rFonts w:cs="Tahoma"/>
                <w:color w:val="000000"/>
                <w:sz w:val="20"/>
              </w:rPr>
            </w:pPr>
            <w:ins w:id="13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AC04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B591" w14:textId="77777777" w:rsidR="00E31395" w:rsidRPr="00E31395" w:rsidRDefault="00E31395" w:rsidP="00E31395">
            <w:pPr>
              <w:ind w:left="0"/>
              <w:jc w:val="left"/>
              <w:rPr>
                <w:ins w:id="137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3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ClosedAccountNumber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294F" w14:textId="77777777" w:rsidR="00E31395" w:rsidRPr="00E31395" w:rsidRDefault="00E31395" w:rsidP="00E31395">
            <w:pPr>
              <w:ind w:left="0"/>
              <w:jc w:val="left"/>
              <w:rPr>
                <w:ins w:id="139" w:author="Silvestri Mirko" w:date="2023-02-28T15:34:00Z"/>
                <w:rFonts w:cs="Tahoma"/>
                <w:color w:val="000000"/>
                <w:sz w:val="20"/>
              </w:rPr>
            </w:pPr>
            <w:ins w:id="14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conto specificato è chiuso.</w:t>
              </w:r>
            </w:ins>
          </w:p>
        </w:tc>
      </w:tr>
      <w:tr w:rsidR="00E31395" w:rsidRPr="00E31395" w14:paraId="5500DD7B" w14:textId="77777777" w:rsidTr="00E0599B">
        <w:trPr>
          <w:trHeight w:val="855"/>
          <w:ins w:id="141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1A06" w14:textId="77777777" w:rsidR="00E31395" w:rsidRPr="00E31395" w:rsidRDefault="00E31395" w:rsidP="00E31395">
            <w:pPr>
              <w:ind w:left="0"/>
              <w:jc w:val="center"/>
              <w:rPr>
                <w:ins w:id="142" w:author="Silvestri Mirko" w:date="2023-02-28T15:34:00Z"/>
                <w:rFonts w:cs="Tahoma"/>
                <w:color w:val="000000"/>
                <w:sz w:val="20"/>
              </w:rPr>
            </w:pPr>
            <w:ins w:id="14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AC06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2F8B" w14:textId="77777777" w:rsidR="00E31395" w:rsidRPr="00E31395" w:rsidRDefault="00E31395" w:rsidP="00E31395">
            <w:pPr>
              <w:ind w:left="0"/>
              <w:jc w:val="left"/>
              <w:rPr>
                <w:ins w:id="144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4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BlockedAccount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DFC2" w14:textId="77777777" w:rsidR="00E31395" w:rsidRPr="00E31395" w:rsidRDefault="00E31395" w:rsidP="00E31395">
            <w:pPr>
              <w:ind w:left="0"/>
              <w:jc w:val="left"/>
              <w:rPr>
                <w:ins w:id="146" w:author="Silvestri Mirko" w:date="2023-02-28T15:34:00Z"/>
                <w:rFonts w:cs="Tahoma"/>
                <w:color w:val="000000"/>
                <w:sz w:val="20"/>
              </w:rPr>
            </w:pPr>
            <w:ins w:id="14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conto specificato è bloccato e per tanto non è possibile effettuare alcun tipo di transazione.</w:t>
              </w:r>
            </w:ins>
          </w:p>
        </w:tc>
      </w:tr>
      <w:tr w:rsidR="00E31395" w:rsidRPr="00E31395" w14:paraId="67790D01" w14:textId="77777777" w:rsidTr="00E0599B">
        <w:trPr>
          <w:trHeight w:val="855"/>
          <w:ins w:id="148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A6E1" w14:textId="77777777" w:rsidR="00E31395" w:rsidRPr="00E31395" w:rsidRDefault="00E31395" w:rsidP="00E31395">
            <w:pPr>
              <w:ind w:left="0"/>
              <w:jc w:val="center"/>
              <w:rPr>
                <w:ins w:id="149" w:author="Silvestri Mirko" w:date="2023-02-28T15:34:00Z"/>
                <w:rFonts w:cs="Tahoma"/>
                <w:color w:val="000000"/>
                <w:sz w:val="20"/>
              </w:rPr>
            </w:pPr>
            <w:ins w:id="15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AG01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CE7E" w14:textId="77777777" w:rsidR="00E31395" w:rsidRPr="00E31395" w:rsidRDefault="00E31395" w:rsidP="00E31395">
            <w:pPr>
              <w:ind w:left="0"/>
              <w:jc w:val="left"/>
              <w:rPr>
                <w:ins w:id="151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5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TransactionForbidden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9FED" w14:textId="77777777" w:rsidR="00E31395" w:rsidRPr="00E31395" w:rsidRDefault="00E31395" w:rsidP="00E31395">
            <w:pPr>
              <w:ind w:left="0"/>
              <w:jc w:val="left"/>
              <w:rPr>
                <w:ins w:id="153" w:author="Silvestri Mirko" w:date="2023-02-28T15:34:00Z"/>
                <w:rFonts w:cs="Tahoma"/>
                <w:color w:val="000000"/>
                <w:sz w:val="20"/>
              </w:rPr>
            </w:pPr>
            <w:ins w:id="15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La transazione non è consentita su questo tipo di conto.</w:t>
              </w:r>
            </w:ins>
          </w:p>
        </w:tc>
      </w:tr>
      <w:tr w:rsidR="00E31395" w:rsidRPr="00E31395" w14:paraId="0958FA7C" w14:textId="77777777" w:rsidTr="00E0599B">
        <w:trPr>
          <w:trHeight w:val="855"/>
          <w:ins w:id="155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CB43" w14:textId="77777777" w:rsidR="00E31395" w:rsidRPr="00E31395" w:rsidRDefault="00E31395" w:rsidP="00E31395">
            <w:pPr>
              <w:ind w:left="0"/>
              <w:jc w:val="center"/>
              <w:rPr>
                <w:ins w:id="156" w:author="Silvestri Mirko" w:date="2023-02-28T15:34:00Z"/>
                <w:rFonts w:cs="Tahoma"/>
                <w:color w:val="000000"/>
                <w:sz w:val="20"/>
              </w:rPr>
            </w:pPr>
            <w:ins w:id="15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AG02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9265" w14:textId="77777777" w:rsidR="00E31395" w:rsidRPr="00E31395" w:rsidRDefault="00E31395" w:rsidP="00E31395">
            <w:pPr>
              <w:ind w:left="0"/>
              <w:jc w:val="left"/>
              <w:rPr>
                <w:ins w:id="158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5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InvalidBankOperationCode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0A59" w14:textId="77777777" w:rsidR="00E31395" w:rsidRPr="00E31395" w:rsidRDefault="00E31395" w:rsidP="00E31395">
            <w:pPr>
              <w:ind w:left="0"/>
              <w:jc w:val="left"/>
              <w:rPr>
                <w:ins w:id="160" w:author="Silvestri Mirko" w:date="2023-02-28T15:34:00Z"/>
                <w:rFonts w:cs="Tahoma"/>
                <w:color w:val="000000"/>
                <w:sz w:val="20"/>
              </w:rPr>
            </w:pPr>
            <w:ins w:id="16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codice bancario per l'operazione specificata nella transazione o nel messaggio non è riconosciuto dal destinatario.</w:t>
              </w:r>
            </w:ins>
          </w:p>
        </w:tc>
      </w:tr>
      <w:tr w:rsidR="00E31395" w:rsidRPr="00E31395" w14:paraId="6B388557" w14:textId="77777777" w:rsidTr="00E0599B">
        <w:trPr>
          <w:trHeight w:val="855"/>
          <w:ins w:id="162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2E28" w14:textId="77777777" w:rsidR="00E31395" w:rsidRPr="00E31395" w:rsidRDefault="00E31395" w:rsidP="00E31395">
            <w:pPr>
              <w:ind w:left="0"/>
              <w:jc w:val="center"/>
              <w:rPr>
                <w:ins w:id="163" w:author="Silvestri Mirko" w:date="2023-02-28T15:34:00Z"/>
                <w:rFonts w:cs="Tahoma"/>
                <w:color w:val="000000"/>
                <w:sz w:val="20"/>
              </w:rPr>
            </w:pPr>
            <w:ins w:id="16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AM01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7678" w14:textId="77777777" w:rsidR="00E31395" w:rsidRPr="00E31395" w:rsidRDefault="00E31395" w:rsidP="00E31395">
            <w:pPr>
              <w:ind w:left="0"/>
              <w:jc w:val="left"/>
              <w:rPr>
                <w:ins w:id="165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6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ZeroAmount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AD71" w14:textId="77777777" w:rsidR="00E31395" w:rsidRPr="00E31395" w:rsidRDefault="00E31395" w:rsidP="00E31395">
            <w:pPr>
              <w:ind w:left="0"/>
              <w:jc w:val="left"/>
              <w:rPr>
                <w:ins w:id="167" w:author="Silvestri Mirko" w:date="2023-02-28T15:34:00Z"/>
                <w:rFonts w:cs="Tahoma"/>
                <w:color w:val="000000"/>
                <w:sz w:val="20"/>
              </w:rPr>
            </w:pPr>
            <w:ins w:id="16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L'importo totale della transazione è uguale a zero.</w:t>
              </w:r>
            </w:ins>
          </w:p>
        </w:tc>
      </w:tr>
      <w:tr w:rsidR="00E31395" w:rsidRPr="00E31395" w14:paraId="121BF817" w14:textId="77777777" w:rsidTr="00E0599B">
        <w:trPr>
          <w:trHeight w:val="855"/>
          <w:ins w:id="169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4AC5" w14:textId="77777777" w:rsidR="00E31395" w:rsidRPr="00E31395" w:rsidRDefault="00E31395" w:rsidP="00E31395">
            <w:pPr>
              <w:ind w:left="0"/>
              <w:jc w:val="center"/>
              <w:rPr>
                <w:ins w:id="170" w:author="Silvestri Mirko" w:date="2023-02-28T15:34:00Z"/>
                <w:rFonts w:cs="Tahoma"/>
                <w:color w:val="000000"/>
                <w:sz w:val="20"/>
              </w:rPr>
            </w:pPr>
            <w:ins w:id="17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lastRenderedPageBreak/>
                <w:t>AM02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649E" w14:textId="77777777" w:rsidR="00E31395" w:rsidRPr="00E31395" w:rsidRDefault="00E31395" w:rsidP="00E31395">
            <w:pPr>
              <w:ind w:left="0"/>
              <w:jc w:val="left"/>
              <w:rPr>
                <w:ins w:id="172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7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NotAllowedAmount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07BE" w14:textId="77777777" w:rsidR="00E31395" w:rsidRPr="00E31395" w:rsidRDefault="00E31395" w:rsidP="00E31395">
            <w:pPr>
              <w:ind w:left="0"/>
              <w:jc w:val="left"/>
              <w:rPr>
                <w:ins w:id="174" w:author="Silvestri Mirko" w:date="2023-02-28T15:34:00Z"/>
                <w:rFonts w:cs="Tahoma"/>
                <w:color w:val="000000"/>
                <w:sz w:val="20"/>
              </w:rPr>
            </w:pPr>
            <w:ins w:id="17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L'importo totale della transazione è superiore a quello massimo consentito.</w:t>
              </w:r>
            </w:ins>
          </w:p>
        </w:tc>
      </w:tr>
      <w:tr w:rsidR="00E31395" w:rsidRPr="00E31395" w14:paraId="115ECE46" w14:textId="77777777" w:rsidTr="00E0599B">
        <w:trPr>
          <w:trHeight w:val="855"/>
          <w:ins w:id="176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4BB1" w14:textId="77777777" w:rsidR="00E31395" w:rsidRPr="00E31395" w:rsidRDefault="00E31395" w:rsidP="00E31395">
            <w:pPr>
              <w:ind w:left="0"/>
              <w:jc w:val="center"/>
              <w:rPr>
                <w:ins w:id="177" w:author="Silvestri Mirko" w:date="2023-02-28T15:34:00Z"/>
                <w:rFonts w:cs="Tahoma"/>
                <w:color w:val="000000"/>
                <w:sz w:val="20"/>
              </w:rPr>
            </w:pPr>
            <w:ins w:id="17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AM03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AE20" w14:textId="77777777" w:rsidR="00E31395" w:rsidRPr="00E31395" w:rsidRDefault="00E31395" w:rsidP="00E31395">
            <w:pPr>
              <w:ind w:left="0"/>
              <w:jc w:val="left"/>
              <w:rPr>
                <w:ins w:id="179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8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NotAllowedCurrency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DFE3" w14:textId="77777777" w:rsidR="00E31395" w:rsidRPr="00E31395" w:rsidRDefault="00E31395" w:rsidP="00E31395">
            <w:pPr>
              <w:ind w:left="0"/>
              <w:jc w:val="left"/>
              <w:rPr>
                <w:ins w:id="181" w:author="Silvestri Mirko" w:date="2023-02-28T15:34:00Z"/>
                <w:rFonts w:cs="Tahoma"/>
                <w:color w:val="000000"/>
                <w:sz w:val="20"/>
              </w:rPr>
            </w:pPr>
            <w:ins w:id="18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La divisa dell'importo della transazione non è consentita nell'accordo corrente.</w:t>
              </w:r>
            </w:ins>
          </w:p>
        </w:tc>
      </w:tr>
      <w:tr w:rsidR="00E31395" w:rsidRPr="00E31395" w14:paraId="089DD187" w14:textId="77777777" w:rsidTr="00E0599B">
        <w:trPr>
          <w:trHeight w:val="855"/>
          <w:ins w:id="183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1FDA" w14:textId="77777777" w:rsidR="00E31395" w:rsidRPr="00E31395" w:rsidRDefault="00E31395" w:rsidP="00E31395">
            <w:pPr>
              <w:ind w:left="0"/>
              <w:jc w:val="center"/>
              <w:rPr>
                <w:ins w:id="184" w:author="Silvestri Mirko" w:date="2023-02-28T15:34:00Z"/>
                <w:rFonts w:cs="Tahoma"/>
                <w:color w:val="000000"/>
                <w:sz w:val="20"/>
              </w:rPr>
            </w:pPr>
            <w:ins w:id="18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AM04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F8E3" w14:textId="77777777" w:rsidR="00E31395" w:rsidRPr="00E31395" w:rsidRDefault="00E31395" w:rsidP="00E31395">
            <w:pPr>
              <w:ind w:left="0"/>
              <w:jc w:val="left"/>
              <w:rPr>
                <w:ins w:id="186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8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InsufficientFunds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FEB2" w14:textId="77777777" w:rsidR="00E31395" w:rsidRPr="00E31395" w:rsidRDefault="00E31395" w:rsidP="00E31395">
            <w:pPr>
              <w:ind w:left="0"/>
              <w:jc w:val="left"/>
              <w:rPr>
                <w:ins w:id="188" w:author="Silvestri Mirko" w:date="2023-02-28T15:34:00Z"/>
                <w:rFonts w:cs="Tahoma"/>
                <w:color w:val="000000"/>
                <w:sz w:val="20"/>
              </w:rPr>
            </w:pPr>
            <w:ins w:id="18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denaro disponibile per coprire l'importo della transazione non è sufficiente.</w:t>
              </w:r>
            </w:ins>
          </w:p>
        </w:tc>
      </w:tr>
      <w:tr w:rsidR="00E31395" w:rsidRPr="00E31395" w14:paraId="4B2888BD" w14:textId="77777777" w:rsidTr="00E0599B">
        <w:trPr>
          <w:trHeight w:val="855"/>
          <w:ins w:id="190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D9DF" w14:textId="77777777" w:rsidR="00E31395" w:rsidRPr="00E31395" w:rsidRDefault="00E31395" w:rsidP="00E31395">
            <w:pPr>
              <w:ind w:left="0"/>
              <w:jc w:val="center"/>
              <w:rPr>
                <w:ins w:id="191" w:author="Silvestri Mirko" w:date="2023-02-28T15:34:00Z"/>
                <w:rFonts w:cs="Tahoma"/>
                <w:color w:val="000000"/>
                <w:sz w:val="20"/>
              </w:rPr>
            </w:pPr>
            <w:ins w:id="19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AM05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11D6" w14:textId="77777777" w:rsidR="00E31395" w:rsidRPr="00E31395" w:rsidRDefault="00E31395" w:rsidP="00E31395">
            <w:pPr>
              <w:ind w:left="0"/>
              <w:jc w:val="left"/>
              <w:rPr>
                <w:ins w:id="193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19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Duplication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FFB5" w14:textId="77777777" w:rsidR="00E31395" w:rsidRPr="00E31395" w:rsidRDefault="00E31395" w:rsidP="00E31395">
            <w:pPr>
              <w:ind w:left="0"/>
              <w:jc w:val="left"/>
              <w:rPr>
                <w:ins w:id="195" w:author="Silvestri Mirko" w:date="2023-02-28T15:34:00Z"/>
                <w:rFonts w:cs="Tahoma"/>
                <w:color w:val="000000"/>
                <w:sz w:val="20"/>
              </w:rPr>
            </w:pPr>
            <w:ins w:id="19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Transazione o messaggio duplicato.</w:t>
              </w:r>
            </w:ins>
          </w:p>
        </w:tc>
      </w:tr>
      <w:tr w:rsidR="00E31395" w:rsidRPr="00E31395" w14:paraId="15FE5E16" w14:textId="77777777" w:rsidTr="00E0599B">
        <w:trPr>
          <w:trHeight w:val="855"/>
          <w:ins w:id="197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8729" w14:textId="77777777" w:rsidR="00E31395" w:rsidRPr="00E31395" w:rsidRDefault="00E31395" w:rsidP="00E31395">
            <w:pPr>
              <w:ind w:left="0"/>
              <w:jc w:val="center"/>
              <w:rPr>
                <w:ins w:id="198" w:author="Silvestri Mirko" w:date="2023-02-28T15:34:00Z"/>
                <w:rFonts w:cs="Tahoma"/>
                <w:color w:val="000000"/>
                <w:sz w:val="20"/>
              </w:rPr>
            </w:pPr>
            <w:ins w:id="19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AM06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1B30" w14:textId="77777777" w:rsidR="00E31395" w:rsidRPr="00E31395" w:rsidRDefault="00E31395" w:rsidP="00E31395">
            <w:pPr>
              <w:ind w:left="0"/>
              <w:jc w:val="left"/>
              <w:rPr>
                <w:ins w:id="200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0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TooLowAmount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04D6" w14:textId="77777777" w:rsidR="00E31395" w:rsidRPr="00E31395" w:rsidRDefault="00E31395" w:rsidP="00E31395">
            <w:pPr>
              <w:ind w:left="0"/>
              <w:jc w:val="left"/>
              <w:rPr>
                <w:ins w:id="202" w:author="Silvestri Mirko" w:date="2023-02-28T15:34:00Z"/>
                <w:rFonts w:cs="Tahoma"/>
                <w:color w:val="000000"/>
                <w:sz w:val="20"/>
              </w:rPr>
            </w:pPr>
            <w:ins w:id="20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L'importo totale della transazione è inferiore al minimo pattuito.</w:t>
              </w:r>
            </w:ins>
          </w:p>
        </w:tc>
      </w:tr>
      <w:tr w:rsidR="00E31395" w:rsidRPr="00E31395" w14:paraId="1E0476F8" w14:textId="77777777" w:rsidTr="00E0599B">
        <w:trPr>
          <w:trHeight w:val="855"/>
          <w:ins w:id="204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2B63" w14:textId="77777777" w:rsidR="00E31395" w:rsidRPr="00E31395" w:rsidRDefault="00E31395" w:rsidP="00E31395">
            <w:pPr>
              <w:ind w:left="0"/>
              <w:jc w:val="center"/>
              <w:rPr>
                <w:ins w:id="205" w:author="Silvestri Mirko" w:date="2023-02-28T15:34:00Z"/>
                <w:rFonts w:cs="Tahoma"/>
                <w:color w:val="000000"/>
                <w:sz w:val="20"/>
              </w:rPr>
            </w:pPr>
            <w:ins w:id="20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AM07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540E" w14:textId="77777777" w:rsidR="00E31395" w:rsidRPr="00E31395" w:rsidRDefault="00E31395" w:rsidP="00E31395">
            <w:pPr>
              <w:ind w:left="0"/>
              <w:jc w:val="left"/>
              <w:rPr>
                <w:ins w:id="207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0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BlockedAmount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3D76" w14:textId="77777777" w:rsidR="00E31395" w:rsidRPr="00E31395" w:rsidRDefault="00E31395" w:rsidP="00E31395">
            <w:pPr>
              <w:ind w:left="0"/>
              <w:jc w:val="left"/>
              <w:rPr>
                <w:ins w:id="209" w:author="Silvestri Mirko" w:date="2023-02-28T15:34:00Z"/>
                <w:rFonts w:cs="Tahoma"/>
                <w:color w:val="000000"/>
                <w:sz w:val="20"/>
              </w:rPr>
            </w:pPr>
            <w:ins w:id="21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L'importo totale della transazione è stato bloccato dall'autorità di controllo.</w:t>
              </w:r>
            </w:ins>
          </w:p>
        </w:tc>
      </w:tr>
      <w:tr w:rsidR="00E31395" w:rsidRPr="00E31395" w14:paraId="1A9F5C4E" w14:textId="77777777" w:rsidTr="00E0599B">
        <w:trPr>
          <w:trHeight w:val="855"/>
          <w:ins w:id="211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BAD1" w14:textId="77777777" w:rsidR="00E31395" w:rsidRPr="00E31395" w:rsidRDefault="00E31395" w:rsidP="00E31395">
            <w:pPr>
              <w:ind w:left="0"/>
              <w:jc w:val="center"/>
              <w:rPr>
                <w:ins w:id="212" w:author="Silvestri Mirko" w:date="2023-02-28T15:34:00Z"/>
                <w:rFonts w:cs="Tahoma"/>
                <w:color w:val="000000"/>
                <w:sz w:val="20"/>
              </w:rPr>
            </w:pPr>
            <w:ins w:id="21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AM09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A97F" w14:textId="77777777" w:rsidR="00E31395" w:rsidRPr="00E31395" w:rsidRDefault="00E31395" w:rsidP="00E31395">
            <w:pPr>
              <w:ind w:left="0"/>
              <w:jc w:val="left"/>
              <w:rPr>
                <w:ins w:id="214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1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WrongAmount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64CDC" w14:textId="77777777" w:rsidR="00E31395" w:rsidRPr="00E31395" w:rsidRDefault="00E31395" w:rsidP="00E31395">
            <w:pPr>
              <w:ind w:left="0"/>
              <w:jc w:val="left"/>
              <w:rPr>
                <w:ins w:id="216" w:author="Silvestri Mirko" w:date="2023-02-28T15:34:00Z"/>
                <w:rFonts w:cs="Tahoma"/>
                <w:color w:val="000000"/>
                <w:sz w:val="20"/>
              </w:rPr>
            </w:pPr>
            <w:ins w:id="21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L'importo ricevuto non corrisponde all'ammontare pattuito o atteso</w:t>
              </w:r>
            </w:ins>
          </w:p>
        </w:tc>
      </w:tr>
      <w:tr w:rsidR="00E31395" w:rsidRPr="00E31395" w14:paraId="5B225AEB" w14:textId="77777777" w:rsidTr="00E0599B">
        <w:trPr>
          <w:trHeight w:val="855"/>
          <w:ins w:id="218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E1A4" w14:textId="77777777" w:rsidR="00E31395" w:rsidRPr="00E31395" w:rsidRDefault="00E31395" w:rsidP="00E31395">
            <w:pPr>
              <w:ind w:left="0"/>
              <w:jc w:val="center"/>
              <w:rPr>
                <w:ins w:id="219" w:author="Silvestri Mirko" w:date="2023-02-28T15:34:00Z"/>
                <w:rFonts w:cs="Tahoma"/>
                <w:color w:val="000000"/>
                <w:sz w:val="20"/>
              </w:rPr>
            </w:pPr>
            <w:ins w:id="22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AM10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5174" w14:textId="77777777" w:rsidR="00E31395" w:rsidRPr="00E31395" w:rsidRDefault="00E31395" w:rsidP="00E31395">
            <w:pPr>
              <w:ind w:left="0"/>
              <w:jc w:val="left"/>
              <w:rPr>
                <w:ins w:id="221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2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InvalidControlSum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B92B" w14:textId="77777777" w:rsidR="00E31395" w:rsidRPr="00E31395" w:rsidRDefault="00E31395" w:rsidP="00E31395">
            <w:pPr>
              <w:ind w:left="0"/>
              <w:jc w:val="left"/>
              <w:rPr>
                <w:ins w:id="223" w:author="Silvestri Mirko" w:date="2023-02-28T15:34:00Z"/>
                <w:rFonts w:cs="Tahoma"/>
                <w:color w:val="000000"/>
                <w:sz w:val="20"/>
              </w:rPr>
            </w:pPr>
            <w:ins w:id="22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Somma di controllo errata in fase di istruzione</w:t>
              </w:r>
            </w:ins>
          </w:p>
        </w:tc>
      </w:tr>
      <w:tr w:rsidR="00E31395" w:rsidRPr="00E31395" w14:paraId="4A292D2B" w14:textId="77777777" w:rsidTr="00E0599B">
        <w:trPr>
          <w:trHeight w:val="855"/>
          <w:ins w:id="225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E155" w14:textId="77777777" w:rsidR="00E31395" w:rsidRPr="00E31395" w:rsidRDefault="00E31395" w:rsidP="00E31395">
            <w:pPr>
              <w:ind w:left="0"/>
              <w:jc w:val="center"/>
              <w:rPr>
                <w:ins w:id="226" w:author="Silvestri Mirko" w:date="2023-02-28T15:34:00Z"/>
                <w:rFonts w:cs="Tahoma"/>
                <w:color w:val="000000"/>
                <w:sz w:val="20"/>
              </w:rPr>
            </w:pPr>
            <w:ins w:id="22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BE01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F4C4D" w14:textId="77777777" w:rsidR="00E31395" w:rsidRPr="00E31395" w:rsidRDefault="00E31395" w:rsidP="00E31395">
            <w:pPr>
              <w:ind w:left="0"/>
              <w:jc w:val="left"/>
              <w:rPr>
                <w:ins w:id="228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2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InconsistentWithEndCustomer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F853" w14:textId="77777777" w:rsidR="00E31395" w:rsidRPr="00E31395" w:rsidRDefault="00E31395" w:rsidP="00E31395">
            <w:pPr>
              <w:ind w:left="0"/>
              <w:jc w:val="left"/>
              <w:rPr>
                <w:ins w:id="230" w:author="Silvestri Mirko" w:date="2023-02-28T15:34:00Z"/>
                <w:rFonts w:cs="Tahoma"/>
                <w:color w:val="000000"/>
                <w:sz w:val="20"/>
              </w:rPr>
            </w:pPr>
            <w:ins w:id="23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Le informazioni sull'utente finale non sono consistenti con il numero di conto specificato.</w:t>
              </w:r>
            </w:ins>
          </w:p>
        </w:tc>
      </w:tr>
      <w:tr w:rsidR="00E31395" w:rsidRPr="00E31395" w14:paraId="205965ED" w14:textId="77777777" w:rsidTr="00E0599B">
        <w:trPr>
          <w:trHeight w:val="855"/>
          <w:ins w:id="232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9A1F" w14:textId="77777777" w:rsidR="00E31395" w:rsidRPr="00E31395" w:rsidRDefault="00E31395" w:rsidP="00E31395">
            <w:pPr>
              <w:ind w:left="0"/>
              <w:jc w:val="center"/>
              <w:rPr>
                <w:ins w:id="233" w:author="Silvestri Mirko" w:date="2023-02-28T15:34:00Z"/>
                <w:rFonts w:cs="Tahoma"/>
                <w:color w:val="000000"/>
                <w:sz w:val="20"/>
              </w:rPr>
            </w:pPr>
            <w:ins w:id="23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BE04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6664" w14:textId="77777777" w:rsidR="00E31395" w:rsidRPr="00E31395" w:rsidRDefault="00E31395" w:rsidP="00E31395">
            <w:pPr>
              <w:ind w:left="0"/>
              <w:jc w:val="left"/>
              <w:rPr>
                <w:ins w:id="235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3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MissingCreditorAddress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B69D" w14:textId="77777777" w:rsidR="00E31395" w:rsidRPr="00E31395" w:rsidRDefault="00E31395" w:rsidP="00E31395">
            <w:pPr>
              <w:ind w:left="0"/>
              <w:jc w:val="left"/>
              <w:rPr>
                <w:ins w:id="237" w:author="Silvestri Mirko" w:date="2023-02-28T15:34:00Z"/>
                <w:rFonts w:cs="Tahoma"/>
                <w:color w:val="000000"/>
                <w:sz w:val="20"/>
              </w:rPr>
            </w:pPr>
            <w:ins w:id="23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Le informazioni sull'indirizzo del creditore, che sono obbligatorie per il pagamento, non sono presenti o sono errate.</w:t>
              </w:r>
            </w:ins>
          </w:p>
        </w:tc>
      </w:tr>
      <w:tr w:rsidR="00E31395" w:rsidRPr="00E31395" w14:paraId="317504A1" w14:textId="77777777" w:rsidTr="00E0599B">
        <w:trPr>
          <w:trHeight w:val="855"/>
          <w:ins w:id="239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80280" w14:textId="77777777" w:rsidR="00E31395" w:rsidRPr="00E31395" w:rsidRDefault="00E31395" w:rsidP="00E31395">
            <w:pPr>
              <w:ind w:left="0"/>
              <w:jc w:val="center"/>
              <w:rPr>
                <w:ins w:id="240" w:author="Silvestri Mirko" w:date="2023-02-28T15:34:00Z"/>
                <w:rFonts w:cs="Tahoma"/>
                <w:color w:val="000000"/>
                <w:sz w:val="20"/>
              </w:rPr>
            </w:pPr>
            <w:ins w:id="24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BE05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B453" w14:textId="77777777" w:rsidR="00E31395" w:rsidRPr="00E31395" w:rsidRDefault="00E31395" w:rsidP="00E31395">
            <w:pPr>
              <w:ind w:left="0"/>
              <w:jc w:val="left"/>
              <w:rPr>
                <w:ins w:id="242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4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UnrecognisedInitiatingParty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CD76" w14:textId="77777777" w:rsidR="00E31395" w:rsidRPr="00E31395" w:rsidRDefault="00E31395" w:rsidP="00E31395">
            <w:pPr>
              <w:ind w:left="0"/>
              <w:jc w:val="left"/>
              <w:rPr>
                <w:ins w:id="244" w:author="Silvestri Mirko" w:date="2023-02-28T15:34:00Z"/>
                <w:rFonts w:cs="Tahoma"/>
                <w:color w:val="000000"/>
                <w:sz w:val="20"/>
              </w:rPr>
            </w:pPr>
            <w:ins w:id="24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L'ordinante della richiesta di pagamento non è riconosciuto dal beneficiario.</w:t>
              </w:r>
            </w:ins>
          </w:p>
        </w:tc>
      </w:tr>
      <w:tr w:rsidR="00E31395" w:rsidRPr="00E31395" w14:paraId="202B55DC" w14:textId="77777777" w:rsidTr="00E0599B">
        <w:trPr>
          <w:trHeight w:val="855"/>
          <w:ins w:id="246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6961" w14:textId="77777777" w:rsidR="00E31395" w:rsidRPr="00E31395" w:rsidRDefault="00E31395" w:rsidP="00E31395">
            <w:pPr>
              <w:ind w:left="0"/>
              <w:jc w:val="center"/>
              <w:rPr>
                <w:ins w:id="247" w:author="Silvestri Mirko" w:date="2023-02-28T15:34:00Z"/>
                <w:rFonts w:cs="Tahoma"/>
                <w:color w:val="000000"/>
                <w:sz w:val="20"/>
              </w:rPr>
            </w:pPr>
            <w:ins w:id="24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BE06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A6BA" w14:textId="77777777" w:rsidR="00E31395" w:rsidRPr="00E31395" w:rsidRDefault="00E31395" w:rsidP="00E31395">
            <w:pPr>
              <w:ind w:left="0"/>
              <w:jc w:val="left"/>
              <w:rPr>
                <w:ins w:id="249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5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UnknownEndCustomer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E40C" w14:textId="77777777" w:rsidR="00E31395" w:rsidRPr="00E31395" w:rsidRDefault="00E31395" w:rsidP="00E31395">
            <w:pPr>
              <w:ind w:left="0"/>
              <w:jc w:val="left"/>
              <w:rPr>
                <w:ins w:id="251" w:author="Silvestri Mirko" w:date="2023-02-28T15:34:00Z"/>
                <w:rFonts w:cs="Tahoma"/>
                <w:color w:val="000000"/>
                <w:sz w:val="20"/>
              </w:rPr>
            </w:pPr>
            <w:ins w:id="25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beneficiario non è riconosciuto con il codice SIA/BEI associato o è inesistente.</w:t>
              </w:r>
            </w:ins>
          </w:p>
        </w:tc>
      </w:tr>
      <w:tr w:rsidR="00E31395" w:rsidRPr="00E31395" w14:paraId="7B259171" w14:textId="77777777" w:rsidTr="00E0599B">
        <w:trPr>
          <w:trHeight w:val="855"/>
          <w:ins w:id="253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A6EC" w14:textId="77777777" w:rsidR="00E31395" w:rsidRPr="00E31395" w:rsidRDefault="00E31395" w:rsidP="00E31395">
            <w:pPr>
              <w:ind w:left="0"/>
              <w:jc w:val="center"/>
              <w:rPr>
                <w:ins w:id="254" w:author="Silvestri Mirko" w:date="2023-02-28T15:34:00Z"/>
                <w:rFonts w:cs="Tahoma"/>
                <w:color w:val="000000"/>
                <w:sz w:val="20"/>
              </w:rPr>
            </w:pPr>
            <w:ins w:id="25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DT01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88F1" w14:textId="77777777" w:rsidR="00E31395" w:rsidRPr="00E31395" w:rsidRDefault="00E31395" w:rsidP="00E31395">
            <w:pPr>
              <w:ind w:left="0"/>
              <w:jc w:val="left"/>
              <w:rPr>
                <w:ins w:id="256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5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InvalidDate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8441" w14:textId="77777777" w:rsidR="00E31395" w:rsidRPr="00E31395" w:rsidRDefault="00E31395" w:rsidP="00E31395">
            <w:pPr>
              <w:ind w:left="0"/>
              <w:jc w:val="left"/>
              <w:rPr>
                <w:ins w:id="258" w:author="Silvestri Mirko" w:date="2023-02-28T15:34:00Z"/>
                <w:rFonts w:cs="Tahoma"/>
                <w:color w:val="000000"/>
                <w:sz w:val="20"/>
              </w:rPr>
            </w:pPr>
            <w:ins w:id="25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Formato data errato (es. data della richiesta).</w:t>
              </w:r>
            </w:ins>
          </w:p>
        </w:tc>
      </w:tr>
      <w:tr w:rsidR="00E31395" w:rsidRPr="00E31395" w14:paraId="3C69D593" w14:textId="77777777" w:rsidTr="00E0599B">
        <w:trPr>
          <w:trHeight w:val="855"/>
          <w:ins w:id="260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A877" w14:textId="77777777" w:rsidR="00E31395" w:rsidRPr="00E31395" w:rsidRDefault="00E31395" w:rsidP="00E31395">
            <w:pPr>
              <w:ind w:left="0"/>
              <w:jc w:val="center"/>
              <w:rPr>
                <w:ins w:id="261" w:author="Silvestri Mirko" w:date="2023-02-28T15:34:00Z"/>
                <w:rFonts w:cs="Tahoma"/>
                <w:color w:val="000000"/>
                <w:sz w:val="20"/>
              </w:rPr>
            </w:pPr>
            <w:ins w:id="26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ED01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C65C" w14:textId="77777777" w:rsidR="00E31395" w:rsidRPr="00E31395" w:rsidRDefault="00E31395" w:rsidP="00E31395">
            <w:pPr>
              <w:ind w:left="0"/>
              <w:jc w:val="left"/>
              <w:rPr>
                <w:ins w:id="263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6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CorrespondentBankNotPossible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64E6" w14:textId="77777777" w:rsidR="00E31395" w:rsidRPr="00E31395" w:rsidRDefault="00E31395" w:rsidP="00E31395">
            <w:pPr>
              <w:ind w:left="0"/>
              <w:jc w:val="left"/>
              <w:rPr>
                <w:ins w:id="265" w:author="Silvestri Mirko" w:date="2023-02-28T15:34:00Z"/>
                <w:rFonts w:cs="Tahoma"/>
                <w:color w:val="000000"/>
                <w:sz w:val="20"/>
              </w:rPr>
            </w:pPr>
            <w:ins w:id="26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Banca corrispondente errata.</w:t>
              </w:r>
            </w:ins>
          </w:p>
        </w:tc>
      </w:tr>
      <w:tr w:rsidR="00E31395" w:rsidRPr="00E31395" w14:paraId="77D58BD2" w14:textId="77777777" w:rsidTr="00E0599B">
        <w:trPr>
          <w:trHeight w:val="855"/>
          <w:ins w:id="267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325B" w14:textId="77777777" w:rsidR="00E31395" w:rsidRPr="00E31395" w:rsidRDefault="00E31395" w:rsidP="00E31395">
            <w:pPr>
              <w:ind w:left="0"/>
              <w:jc w:val="center"/>
              <w:rPr>
                <w:ins w:id="268" w:author="Silvestri Mirko" w:date="2023-02-28T15:34:00Z"/>
                <w:rFonts w:cs="Tahoma"/>
                <w:color w:val="000000"/>
                <w:sz w:val="20"/>
              </w:rPr>
            </w:pPr>
            <w:ins w:id="26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ED03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B19D" w14:textId="77777777" w:rsidR="00E31395" w:rsidRPr="00E31395" w:rsidRDefault="00E31395" w:rsidP="00E31395">
            <w:pPr>
              <w:ind w:left="0"/>
              <w:jc w:val="left"/>
              <w:rPr>
                <w:ins w:id="270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7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BalanceInfoRequested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A4BC" w14:textId="77777777" w:rsidR="00E31395" w:rsidRPr="00E31395" w:rsidRDefault="00E31395" w:rsidP="00E31395">
            <w:pPr>
              <w:ind w:left="0"/>
              <w:jc w:val="left"/>
              <w:rPr>
                <w:ins w:id="272" w:author="Silvestri Mirko" w:date="2023-02-28T15:34:00Z"/>
                <w:rFonts w:cs="Tahoma"/>
                <w:color w:val="000000"/>
                <w:sz w:val="20"/>
              </w:rPr>
            </w:pPr>
            <w:ins w:id="27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Sono richieste informazioni complementari sulla bilancia dei pagamenti.</w:t>
              </w:r>
            </w:ins>
          </w:p>
        </w:tc>
      </w:tr>
      <w:tr w:rsidR="00E31395" w:rsidRPr="00E31395" w14:paraId="00E0F4B0" w14:textId="77777777" w:rsidTr="00E0599B">
        <w:trPr>
          <w:trHeight w:val="855"/>
          <w:ins w:id="274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FB16" w14:textId="77777777" w:rsidR="00E31395" w:rsidRPr="00E31395" w:rsidRDefault="00E31395" w:rsidP="00E31395">
            <w:pPr>
              <w:ind w:left="0"/>
              <w:jc w:val="center"/>
              <w:rPr>
                <w:ins w:id="275" w:author="Silvestri Mirko" w:date="2023-02-28T15:34:00Z"/>
                <w:rFonts w:cs="Tahoma"/>
                <w:color w:val="000000"/>
                <w:sz w:val="20"/>
              </w:rPr>
            </w:pPr>
            <w:ins w:id="27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lastRenderedPageBreak/>
                <w:t>ED05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6851" w14:textId="77777777" w:rsidR="00E31395" w:rsidRPr="00E31395" w:rsidRDefault="00E31395" w:rsidP="00E31395">
            <w:pPr>
              <w:ind w:left="0"/>
              <w:jc w:val="left"/>
              <w:rPr>
                <w:ins w:id="277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7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SettlementFailed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9F6D" w14:textId="77777777" w:rsidR="00E31395" w:rsidRPr="00E31395" w:rsidRDefault="00E31395" w:rsidP="00E31395">
            <w:pPr>
              <w:ind w:left="0"/>
              <w:jc w:val="left"/>
              <w:rPr>
                <w:ins w:id="279" w:author="Silvestri Mirko" w:date="2023-02-28T15:34:00Z"/>
                <w:rFonts w:cs="Tahoma"/>
                <w:color w:val="000000"/>
                <w:sz w:val="20"/>
              </w:rPr>
            </w:pPr>
            <w:ins w:id="28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regolamento della transazione non è andato a buon fine.</w:t>
              </w:r>
            </w:ins>
          </w:p>
        </w:tc>
      </w:tr>
      <w:tr w:rsidR="00E0599B" w:rsidRPr="00E31395" w14:paraId="5BB4A0E4" w14:textId="77777777" w:rsidTr="00E0599B">
        <w:trPr>
          <w:trHeight w:val="855"/>
          <w:ins w:id="281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C07B" w14:textId="77777777" w:rsidR="00E31395" w:rsidRPr="00E31395" w:rsidRDefault="00E31395" w:rsidP="00E31395">
            <w:pPr>
              <w:ind w:left="0"/>
              <w:jc w:val="center"/>
              <w:rPr>
                <w:ins w:id="282" w:author="Silvestri Mirko" w:date="2023-02-28T15:34:00Z"/>
                <w:rFonts w:cs="Tahoma"/>
                <w:color w:val="000000"/>
                <w:sz w:val="20"/>
              </w:rPr>
            </w:pPr>
            <w:ins w:id="28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MD03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FF89" w14:textId="77777777" w:rsidR="00E31395" w:rsidRPr="00E31395" w:rsidRDefault="00E31395" w:rsidP="00E31395">
            <w:pPr>
              <w:ind w:left="0"/>
              <w:jc w:val="left"/>
              <w:rPr>
                <w:ins w:id="284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8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InvalidFileFormatForOtherReason-ThanGroupingIndicator</w:t>
              </w:r>
              <w:proofErr w:type="spellEnd"/>
              <w:r w:rsidRPr="00E31395">
                <w:rPr>
                  <w:rFonts w:cs="Tahoma"/>
                  <w:color w:val="000000"/>
                  <w:sz w:val="20"/>
                </w:rPr>
                <w:t xml:space="preserve"> </w:t>
              </w:r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E957" w14:textId="77777777" w:rsidR="00E31395" w:rsidRPr="00E31395" w:rsidRDefault="00E31395" w:rsidP="00E31395">
            <w:pPr>
              <w:ind w:left="0"/>
              <w:jc w:val="left"/>
              <w:rPr>
                <w:ins w:id="286" w:author="Silvestri Mirko" w:date="2023-02-28T15:34:00Z"/>
                <w:rFonts w:cs="Tahoma"/>
                <w:color w:val="000000"/>
                <w:sz w:val="20"/>
              </w:rPr>
            </w:pPr>
            <w:ins w:id="28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Formato file incompleto o invalido.</w:t>
              </w:r>
            </w:ins>
          </w:p>
        </w:tc>
      </w:tr>
      <w:tr w:rsidR="00E31395" w:rsidRPr="00E31395" w14:paraId="4102A77B" w14:textId="77777777" w:rsidTr="00E0599B">
        <w:trPr>
          <w:trHeight w:val="855"/>
          <w:ins w:id="288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C727" w14:textId="77777777" w:rsidR="00E31395" w:rsidRPr="00E31395" w:rsidRDefault="00E31395" w:rsidP="00E31395">
            <w:pPr>
              <w:ind w:left="0"/>
              <w:jc w:val="center"/>
              <w:rPr>
                <w:ins w:id="289" w:author="Silvestri Mirko" w:date="2023-02-28T15:34:00Z"/>
                <w:rFonts w:cs="Tahoma"/>
                <w:color w:val="000000"/>
                <w:sz w:val="20"/>
              </w:rPr>
            </w:pPr>
            <w:ins w:id="29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MD06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28D8" w14:textId="77777777" w:rsidR="00E31395" w:rsidRPr="00E31395" w:rsidRDefault="00E31395" w:rsidP="00E31395">
            <w:pPr>
              <w:ind w:left="0"/>
              <w:jc w:val="left"/>
              <w:rPr>
                <w:ins w:id="291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9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RefundRequestByEndCustomer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9BBE" w14:textId="77777777" w:rsidR="00E31395" w:rsidRPr="00E31395" w:rsidRDefault="00E31395" w:rsidP="00E31395">
            <w:pPr>
              <w:ind w:left="0"/>
              <w:jc w:val="left"/>
              <w:rPr>
                <w:ins w:id="293" w:author="Silvestri Mirko" w:date="2023-02-28T15:34:00Z"/>
                <w:rFonts w:cs="Tahoma"/>
                <w:color w:val="000000"/>
                <w:sz w:val="20"/>
              </w:rPr>
            </w:pPr>
            <w:ins w:id="29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Rimborso richiesto dal beneficiario.</w:t>
              </w:r>
            </w:ins>
          </w:p>
        </w:tc>
      </w:tr>
      <w:tr w:rsidR="00E31395" w:rsidRPr="00E31395" w14:paraId="15D977CD" w14:textId="77777777" w:rsidTr="00E0599B">
        <w:trPr>
          <w:trHeight w:val="855"/>
          <w:ins w:id="295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0343" w14:textId="77777777" w:rsidR="00E31395" w:rsidRPr="00E31395" w:rsidRDefault="00E31395" w:rsidP="00E31395">
            <w:pPr>
              <w:ind w:left="0"/>
              <w:jc w:val="center"/>
              <w:rPr>
                <w:ins w:id="296" w:author="Silvestri Mirko" w:date="2023-02-28T15:34:00Z"/>
                <w:rFonts w:cs="Tahoma"/>
                <w:color w:val="000000"/>
                <w:sz w:val="20"/>
              </w:rPr>
            </w:pPr>
            <w:ins w:id="29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MD07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D232" w14:textId="77777777" w:rsidR="00E31395" w:rsidRPr="00E31395" w:rsidRDefault="00E31395" w:rsidP="00E31395">
            <w:pPr>
              <w:ind w:left="0"/>
              <w:jc w:val="left"/>
              <w:rPr>
                <w:ins w:id="298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29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EndCustomerDeceased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8C1F" w14:textId="77777777" w:rsidR="00E31395" w:rsidRPr="00E31395" w:rsidRDefault="00E31395" w:rsidP="00E31395">
            <w:pPr>
              <w:ind w:left="0"/>
              <w:jc w:val="left"/>
              <w:rPr>
                <w:ins w:id="300" w:author="Silvestri Mirko" w:date="2023-02-28T15:34:00Z"/>
                <w:rFonts w:cs="Tahoma"/>
                <w:color w:val="000000"/>
                <w:sz w:val="20"/>
              </w:rPr>
            </w:pPr>
            <w:ins w:id="30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beneficiario risulta deceduto.</w:t>
              </w:r>
            </w:ins>
          </w:p>
        </w:tc>
      </w:tr>
      <w:tr w:rsidR="00E31395" w:rsidRPr="00E31395" w14:paraId="35515B53" w14:textId="77777777" w:rsidTr="00E0599B">
        <w:trPr>
          <w:trHeight w:val="855"/>
          <w:ins w:id="302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B496" w14:textId="77777777" w:rsidR="00E31395" w:rsidRPr="00E31395" w:rsidRDefault="00E31395" w:rsidP="00E31395">
            <w:pPr>
              <w:ind w:left="0"/>
              <w:jc w:val="center"/>
              <w:rPr>
                <w:ins w:id="303" w:author="Silvestri Mirko" w:date="2023-02-28T15:34:00Z"/>
                <w:rFonts w:cs="Tahoma"/>
                <w:color w:val="000000"/>
                <w:sz w:val="20"/>
              </w:rPr>
            </w:pPr>
            <w:ins w:id="30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MS02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B269" w14:textId="77777777" w:rsidR="00E31395" w:rsidRPr="00E31395" w:rsidRDefault="00E31395" w:rsidP="00E31395">
            <w:pPr>
              <w:ind w:left="0"/>
              <w:jc w:val="left"/>
              <w:rPr>
                <w:ins w:id="305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30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NotSpecifiedReasonCustomerGenerated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50C4" w14:textId="77777777" w:rsidR="00E31395" w:rsidRPr="00E31395" w:rsidRDefault="00E31395" w:rsidP="00E31395">
            <w:pPr>
              <w:ind w:left="0"/>
              <w:jc w:val="left"/>
              <w:rPr>
                <w:ins w:id="307" w:author="Silvestri Mirko" w:date="2023-02-28T15:34:00Z"/>
                <w:rFonts w:cs="Tahoma"/>
                <w:color w:val="000000"/>
                <w:sz w:val="20"/>
              </w:rPr>
            </w:pPr>
            <w:ins w:id="30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La motivazione non è stata specificata dal creditore.</w:t>
              </w:r>
            </w:ins>
          </w:p>
        </w:tc>
      </w:tr>
      <w:tr w:rsidR="00E31395" w:rsidRPr="00E31395" w14:paraId="5C41A3B6" w14:textId="77777777" w:rsidTr="00E0599B">
        <w:trPr>
          <w:trHeight w:val="855"/>
          <w:ins w:id="309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5D1E" w14:textId="77777777" w:rsidR="00E31395" w:rsidRPr="00E31395" w:rsidRDefault="00E31395" w:rsidP="00E31395">
            <w:pPr>
              <w:ind w:left="0"/>
              <w:jc w:val="center"/>
              <w:rPr>
                <w:ins w:id="310" w:author="Silvestri Mirko" w:date="2023-02-28T15:34:00Z"/>
                <w:rFonts w:cs="Tahoma"/>
                <w:color w:val="000000"/>
                <w:sz w:val="20"/>
              </w:rPr>
            </w:pPr>
            <w:ins w:id="31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MS03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F2D6" w14:textId="77777777" w:rsidR="00E31395" w:rsidRPr="00E31395" w:rsidRDefault="00E31395" w:rsidP="00E31395">
            <w:pPr>
              <w:ind w:left="0"/>
              <w:jc w:val="left"/>
              <w:rPr>
                <w:ins w:id="312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31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NotSpecifiedReasonAgentGenerated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B24A" w14:textId="77777777" w:rsidR="00E31395" w:rsidRPr="00E31395" w:rsidRDefault="00E31395" w:rsidP="00E31395">
            <w:pPr>
              <w:ind w:left="0"/>
              <w:jc w:val="left"/>
              <w:rPr>
                <w:ins w:id="314" w:author="Silvestri Mirko" w:date="2023-02-28T15:34:00Z"/>
                <w:rFonts w:cs="Tahoma"/>
                <w:color w:val="000000"/>
                <w:sz w:val="20"/>
              </w:rPr>
            </w:pPr>
            <w:ins w:id="31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La motivazione non è stata specificata dalla Banca.</w:t>
              </w:r>
            </w:ins>
          </w:p>
        </w:tc>
      </w:tr>
      <w:tr w:rsidR="00E31395" w:rsidRPr="00E31395" w14:paraId="7E290302" w14:textId="77777777" w:rsidTr="00E0599B">
        <w:trPr>
          <w:trHeight w:val="855"/>
          <w:ins w:id="316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6D5C" w14:textId="77777777" w:rsidR="00E31395" w:rsidRPr="00E31395" w:rsidRDefault="00E31395" w:rsidP="00E31395">
            <w:pPr>
              <w:ind w:left="0"/>
              <w:jc w:val="center"/>
              <w:rPr>
                <w:ins w:id="317" w:author="Silvestri Mirko" w:date="2023-02-28T15:34:00Z"/>
                <w:rFonts w:cs="Tahoma"/>
                <w:color w:val="000000"/>
                <w:sz w:val="20"/>
              </w:rPr>
            </w:pPr>
            <w:ins w:id="318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NARR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4001" w14:textId="77777777" w:rsidR="00E31395" w:rsidRPr="00E31395" w:rsidRDefault="00E31395" w:rsidP="00E31395">
            <w:pPr>
              <w:ind w:left="0"/>
              <w:jc w:val="left"/>
              <w:rPr>
                <w:ins w:id="319" w:author="Silvestri Mirko" w:date="2023-02-28T15:34:00Z"/>
                <w:rFonts w:cs="Tahoma"/>
                <w:color w:val="000000"/>
                <w:sz w:val="20"/>
              </w:rPr>
            </w:pPr>
            <w:ins w:id="320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Narrative</w:t>
              </w:r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618C" w14:textId="77777777" w:rsidR="00E31395" w:rsidRPr="00E31395" w:rsidRDefault="00E31395" w:rsidP="00E31395">
            <w:pPr>
              <w:ind w:left="0"/>
              <w:jc w:val="left"/>
              <w:rPr>
                <w:ins w:id="321" w:author="Silvestri Mirko" w:date="2023-02-28T15:34:00Z"/>
                <w:rFonts w:cs="Tahoma"/>
                <w:color w:val="000000"/>
                <w:sz w:val="20"/>
              </w:rPr>
            </w:pPr>
            <w:ins w:id="32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La motivazione è descritta nelle informazioni addizionali sulla motivazione</w:t>
              </w:r>
            </w:ins>
          </w:p>
        </w:tc>
      </w:tr>
      <w:tr w:rsidR="00E31395" w:rsidRPr="00E31395" w14:paraId="4742B671" w14:textId="77777777" w:rsidTr="00E0599B">
        <w:trPr>
          <w:trHeight w:val="855"/>
          <w:ins w:id="323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6B0D" w14:textId="77777777" w:rsidR="00E31395" w:rsidRPr="00E31395" w:rsidRDefault="00E31395" w:rsidP="00E31395">
            <w:pPr>
              <w:ind w:left="0"/>
              <w:jc w:val="center"/>
              <w:rPr>
                <w:ins w:id="324" w:author="Silvestri Mirko" w:date="2023-02-28T15:34:00Z"/>
                <w:rFonts w:cs="Tahoma"/>
                <w:color w:val="000000"/>
                <w:sz w:val="20"/>
              </w:rPr>
            </w:pPr>
            <w:ins w:id="325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RC01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86FE" w14:textId="77777777" w:rsidR="00E31395" w:rsidRPr="00E31395" w:rsidRDefault="00E31395" w:rsidP="00E31395">
            <w:pPr>
              <w:ind w:left="0"/>
              <w:jc w:val="left"/>
              <w:rPr>
                <w:ins w:id="326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327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BankIdentifierIncorrect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C418" w14:textId="77777777" w:rsidR="00E31395" w:rsidRPr="00E31395" w:rsidRDefault="00E31395" w:rsidP="00E31395">
            <w:pPr>
              <w:ind w:left="0"/>
              <w:jc w:val="left"/>
              <w:rPr>
                <w:ins w:id="328" w:author="Silvestri Mirko" w:date="2023-02-28T15:34:00Z"/>
                <w:rFonts w:cs="Tahoma"/>
                <w:color w:val="000000"/>
                <w:sz w:val="20"/>
              </w:rPr>
            </w:pPr>
            <w:ins w:id="32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Il BIC specificato nel messaggio presenta un formato non corretto.</w:t>
              </w:r>
            </w:ins>
          </w:p>
        </w:tc>
      </w:tr>
      <w:tr w:rsidR="00E31395" w:rsidRPr="00E31395" w14:paraId="1D542CAC" w14:textId="77777777" w:rsidTr="00E0599B">
        <w:trPr>
          <w:trHeight w:val="855"/>
          <w:ins w:id="330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F234" w14:textId="77777777" w:rsidR="00E31395" w:rsidRPr="00E31395" w:rsidRDefault="00E31395" w:rsidP="00E31395">
            <w:pPr>
              <w:ind w:left="0"/>
              <w:jc w:val="center"/>
              <w:rPr>
                <w:ins w:id="331" w:author="Silvestri Mirko" w:date="2023-02-28T15:34:00Z"/>
                <w:rFonts w:cs="Tahoma"/>
                <w:color w:val="000000"/>
                <w:sz w:val="20"/>
              </w:rPr>
            </w:pPr>
            <w:ins w:id="332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RF01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96F8" w14:textId="77777777" w:rsidR="00E31395" w:rsidRPr="00E31395" w:rsidRDefault="00E31395" w:rsidP="00E31395">
            <w:pPr>
              <w:ind w:left="0"/>
              <w:jc w:val="left"/>
              <w:rPr>
                <w:ins w:id="333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334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NotUniqueTransactionReference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9F62" w14:textId="77777777" w:rsidR="00E31395" w:rsidRPr="00E31395" w:rsidRDefault="00E31395" w:rsidP="00E31395">
            <w:pPr>
              <w:ind w:left="0"/>
              <w:jc w:val="left"/>
              <w:rPr>
                <w:ins w:id="335" w:author="Silvestri Mirko" w:date="2023-02-28T15:34:00Z"/>
                <w:rFonts w:cs="Tahoma"/>
                <w:color w:val="000000"/>
                <w:sz w:val="20"/>
              </w:rPr>
            </w:pPr>
            <w:ins w:id="336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L'identificativo della transazione non è univoco e progressivo all'interno della distinta.</w:t>
              </w:r>
            </w:ins>
          </w:p>
        </w:tc>
      </w:tr>
      <w:tr w:rsidR="00E31395" w:rsidRPr="00E31395" w14:paraId="6123797F" w14:textId="77777777" w:rsidTr="00E0599B">
        <w:trPr>
          <w:trHeight w:val="855"/>
          <w:ins w:id="337" w:author="Silvestri Mirko" w:date="2023-02-28T15:34:00Z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938F" w14:textId="77777777" w:rsidR="00E31395" w:rsidRPr="00E31395" w:rsidRDefault="00E31395" w:rsidP="00E31395">
            <w:pPr>
              <w:ind w:left="0"/>
              <w:jc w:val="center"/>
              <w:rPr>
                <w:ins w:id="338" w:author="Silvestri Mirko" w:date="2023-02-28T15:34:00Z"/>
                <w:rFonts w:cs="Tahoma"/>
                <w:color w:val="000000"/>
                <w:sz w:val="20"/>
              </w:rPr>
            </w:pPr>
            <w:ins w:id="339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TM01</w:t>
              </w:r>
            </w:ins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9CF5" w14:textId="77777777" w:rsidR="00E31395" w:rsidRPr="00E31395" w:rsidRDefault="00E31395" w:rsidP="00E31395">
            <w:pPr>
              <w:ind w:left="0"/>
              <w:jc w:val="left"/>
              <w:rPr>
                <w:ins w:id="340" w:author="Silvestri Mirko" w:date="2023-02-28T15:34:00Z"/>
                <w:rFonts w:cs="Tahoma"/>
                <w:color w:val="000000"/>
                <w:sz w:val="20"/>
              </w:rPr>
            </w:pPr>
            <w:proofErr w:type="spellStart"/>
            <w:ins w:id="341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CutOffTime</w:t>
              </w:r>
              <w:proofErr w:type="spellEnd"/>
            </w:ins>
          </w:p>
        </w:tc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2BD6" w14:textId="77777777" w:rsidR="00E31395" w:rsidRPr="00E31395" w:rsidRDefault="00E31395" w:rsidP="00E31395">
            <w:pPr>
              <w:ind w:left="0"/>
              <w:jc w:val="left"/>
              <w:rPr>
                <w:ins w:id="342" w:author="Silvestri Mirko" w:date="2023-02-28T15:34:00Z"/>
                <w:rFonts w:cs="Tahoma"/>
                <w:color w:val="000000"/>
                <w:sz w:val="20"/>
              </w:rPr>
            </w:pPr>
            <w:ins w:id="343" w:author="Silvestri Mirko" w:date="2023-02-28T15:34:00Z">
              <w:r w:rsidRPr="00E31395">
                <w:rPr>
                  <w:rFonts w:cs="Tahoma"/>
                  <w:color w:val="000000"/>
                  <w:sz w:val="20"/>
                </w:rPr>
                <w:t>La transazione o il messaggio sono stati ricevuti oltre il termine di tempo prestabilito.</w:t>
              </w:r>
            </w:ins>
          </w:p>
        </w:tc>
      </w:tr>
    </w:tbl>
    <w:p w14:paraId="6F42ABC5" w14:textId="77777777" w:rsidR="00E31395" w:rsidRDefault="00E31395" w:rsidP="00C66B5D">
      <w:pPr>
        <w:ind w:left="0"/>
        <w:rPr>
          <w:sz w:val="20"/>
          <w:highlight w:val="yellow"/>
        </w:rPr>
      </w:pPr>
    </w:p>
    <w:p w14:paraId="7295C3DD" w14:textId="77777777" w:rsidR="00E31395" w:rsidRDefault="00E31395" w:rsidP="00C66B5D">
      <w:pPr>
        <w:ind w:left="0"/>
        <w:rPr>
          <w:sz w:val="20"/>
          <w:highlight w:val="yellow"/>
        </w:rPr>
      </w:pPr>
    </w:p>
    <w:p w14:paraId="254FC13A" w14:textId="77777777" w:rsidR="00853CCB" w:rsidRPr="00C41BFD" w:rsidRDefault="00853CCB" w:rsidP="00C66B5D">
      <w:pPr>
        <w:ind w:left="0"/>
        <w:rPr>
          <w:sz w:val="20"/>
          <w:highlight w:val="yellow"/>
        </w:rPr>
      </w:pPr>
    </w:p>
    <w:p w14:paraId="7FB48B95" w14:textId="2DEB13FA" w:rsidR="000A5B39" w:rsidRPr="009013E4" w:rsidRDefault="00D67C65" w:rsidP="00B172E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Tahoma"/>
          <w:b/>
          <w:bCs/>
          <w:sz w:val="20"/>
        </w:rPr>
      </w:pPr>
      <w:bookmarkStart w:id="344" w:name="_Hlt102445498"/>
      <w:bookmarkEnd w:id="344"/>
      <w:r w:rsidRPr="00D860ED">
        <w:rPr>
          <w:rFonts w:ascii="Verdana" w:hAnsi="Verdana" w:cs="Tahoma"/>
          <w:b/>
          <w:bCs/>
          <w:sz w:val="20"/>
        </w:rPr>
        <w:t>FINE DOCUMENTO</w:t>
      </w:r>
    </w:p>
    <w:sectPr w:rsidR="000A5B39" w:rsidRPr="009013E4" w:rsidSect="00D16C25">
      <w:headerReference w:type="default" r:id="rId21"/>
      <w:footerReference w:type="even" r:id="rId22"/>
      <w:footerReference w:type="default" r:id="rId23"/>
      <w:footerReference w:type="first" r:id="rId24"/>
      <w:pgSz w:w="11906" w:h="16838" w:code="9"/>
      <w:pgMar w:top="1418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8A440" w14:textId="77777777" w:rsidR="00852CBD" w:rsidRDefault="00852CBD">
      <w:r>
        <w:separator/>
      </w:r>
    </w:p>
  </w:endnote>
  <w:endnote w:type="continuationSeparator" w:id="0">
    <w:p w14:paraId="6F7AECAD" w14:textId="77777777" w:rsidR="00852CBD" w:rsidRDefault="0085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tarSymbol">
    <w:panose1 w:val="00000000000000000000"/>
    <w:charset w:val="00"/>
    <w:family w:val="roman"/>
    <w:notTrueType/>
    <w:pitch w:val="default"/>
  </w:font>
  <w:font w:name="Palatino">
    <w:altName w:val="Book Antiqua"/>
    <w:charset w:val="00"/>
    <w:family w:val="auto"/>
    <w:pitch w:val="variable"/>
    <w:sig w:usb0="800000AF" w:usb1="40000048" w:usb2="00000000" w:usb3="00000000" w:csb0="000001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F4E1" w14:textId="71D2191E" w:rsidR="00310876" w:rsidRDefault="003108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02CC" w14:textId="4BD3D0AA" w:rsidR="00C66B5D" w:rsidRDefault="00C66B5D">
    <w:pPr>
      <w:pStyle w:val="Pidipagina"/>
      <w:pBdr>
        <w:bottom w:val="single" w:sz="4" w:space="1" w:color="auto"/>
      </w:pBdr>
      <w:ind w:hanging="567"/>
      <w:rPr>
        <w:rFonts w:ascii="Arial" w:hAnsi="Arial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8288" w14:textId="514E2159" w:rsidR="00C66B5D" w:rsidRDefault="00C66B5D">
    <w:pPr>
      <w:pStyle w:val="Pidipagina"/>
      <w:pBdr>
        <w:bottom w:val="single" w:sz="4" w:space="1" w:color="auto"/>
      </w:pBdr>
      <w:ind w:hanging="567"/>
      <w:rPr>
        <w:rFonts w:ascii="Arial" w:hAnsi="Arial"/>
        <w:sz w:val="20"/>
      </w:rPr>
    </w:pPr>
  </w:p>
  <w:p w14:paraId="71B26BCD" w14:textId="77777777" w:rsidR="00C66B5D" w:rsidRDefault="00C66B5D">
    <w:pPr>
      <w:pStyle w:val="Pidipagina"/>
      <w:rPr>
        <w:rFonts w:ascii="Arial" w:hAnsi="Arial"/>
        <w:sz w:val="20"/>
      </w:rPr>
    </w:pPr>
    <w:r>
      <w:rPr>
        <w:rFonts w:ascii="Arial" w:hAnsi="Arial"/>
        <w:sz w:val="20"/>
      </w:rPr>
      <w:t xml:space="preserve">Il contenuto del presente documento costituisce materiale riservato. Ogni violazione sarà punita ai sensi di legge.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27D8" w14:textId="77777777" w:rsidR="00852CBD" w:rsidRDefault="00852CBD">
      <w:r>
        <w:separator/>
      </w:r>
    </w:p>
  </w:footnote>
  <w:footnote w:type="continuationSeparator" w:id="0">
    <w:p w14:paraId="2CA69B11" w14:textId="77777777" w:rsidR="00852CBD" w:rsidRDefault="00852CBD">
      <w:r>
        <w:continuationSeparator/>
      </w:r>
    </w:p>
  </w:footnote>
  <w:footnote w:id="1">
    <w:p w14:paraId="2C685FA4" w14:textId="77777777" w:rsidR="003B338B" w:rsidRPr="00860493" w:rsidRDefault="003B338B" w:rsidP="003B338B">
      <w:pPr>
        <w:pStyle w:val="Testonotaapidipagina"/>
      </w:pPr>
      <w:r>
        <w:rPr>
          <w:rStyle w:val="Rimandonotaapidipagina"/>
        </w:rPr>
        <w:footnoteRef/>
      </w:r>
      <w:r>
        <w:t xml:space="preserve"> Specifiche XML validate ufficialmente dal </w:t>
      </w:r>
      <w:r w:rsidRPr="00860493">
        <w:t>World Wide Web Consortium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40"/>
      <w:gridCol w:w="4824"/>
      <w:gridCol w:w="2124"/>
      <w:gridCol w:w="1234"/>
    </w:tblGrid>
    <w:tr w:rsidR="00C66B5D" w:rsidRPr="00513A21" w14:paraId="75029DCF" w14:textId="77777777" w:rsidTr="00513A21">
      <w:trPr>
        <w:cantSplit/>
        <w:trHeight w:hRule="exact" w:val="736"/>
      </w:trPr>
      <w:tc>
        <w:tcPr>
          <w:tcW w:w="1440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14:paraId="0A567A6F" w14:textId="203FFD22" w:rsidR="00C66B5D" w:rsidRDefault="00374AC6">
          <w:pPr>
            <w:pStyle w:val="LOGO"/>
            <w:rPr>
              <w:sz w:val="18"/>
            </w:rPr>
          </w:pPr>
          <w:r w:rsidRPr="00513A21">
            <w:rPr>
              <w:sz w:val="18"/>
            </w:rPr>
            <w:drawing>
              <wp:inline distT="0" distB="0" distL="0" distR="0" wp14:anchorId="71A04448" wp14:editId="6D31881F">
                <wp:extent cx="895350" cy="390525"/>
                <wp:effectExtent l="0" t="0" r="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24" w:type="dxa"/>
          <w:tcBorders>
            <w:top w:val="single" w:sz="8" w:space="0" w:color="000000"/>
            <w:left w:val="single" w:sz="1" w:space="0" w:color="000000"/>
          </w:tcBorders>
        </w:tcPr>
        <w:p w14:paraId="32A39DEA" w14:textId="77777777" w:rsidR="00C66B5D" w:rsidRPr="00513A21" w:rsidRDefault="00C66B5D">
          <w:pPr>
            <w:pStyle w:val="Intestata"/>
            <w:rPr>
              <w:rFonts w:ascii="Verdana" w:hAnsi="Verdana"/>
              <w:b w:val="0"/>
            </w:rPr>
          </w:pPr>
          <w:r w:rsidRPr="00513A21">
            <w:rPr>
              <w:rFonts w:ascii="Verdana" w:hAnsi="Verdana"/>
              <w:b w:val="0"/>
            </w:rPr>
            <w:t>Titolo:</w:t>
          </w:r>
        </w:p>
        <w:p w14:paraId="49EDDD35" w14:textId="4B5EDBE8" w:rsidR="00C66B5D" w:rsidRPr="00513A21" w:rsidRDefault="00C66B5D" w:rsidP="00513A21">
          <w:pPr>
            <w:pStyle w:val="Titolo"/>
            <w:tabs>
              <w:tab w:val="left" w:pos="1211"/>
              <w:tab w:val="left" w:pos="1571"/>
            </w:tabs>
            <w:spacing w:before="120" w:after="120"/>
            <w:ind w:left="-68"/>
            <w:rPr>
              <w:rFonts w:ascii="Verdana" w:hAnsi="Verdana"/>
              <w:b w:val="0"/>
            </w:rPr>
          </w:pPr>
          <w:r w:rsidRPr="00513A21">
            <w:rPr>
              <w:rFonts w:ascii="Verdana" w:hAnsi="Verdana"/>
              <w:sz w:val="18"/>
            </w:rPr>
            <w:fldChar w:fldCharType="begin"/>
          </w:r>
          <w:r w:rsidRPr="00513A21">
            <w:rPr>
              <w:rFonts w:ascii="Verdana" w:hAnsi="Verdana"/>
              <w:sz w:val="18"/>
            </w:rPr>
            <w:instrText>TITLE</w:instrText>
          </w:r>
          <w:r w:rsidRPr="00513A21">
            <w:rPr>
              <w:rFonts w:ascii="Verdana" w:hAnsi="Verdana"/>
              <w:sz w:val="18"/>
            </w:rPr>
            <w:fldChar w:fldCharType="separate"/>
          </w:r>
          <w:r w:rsidR="00DC6F7A">
            <w:rPr>
              <w:rFonts w:ascii="Verdana" w:hAnsi="Verdana"/>
              <w:sz w:val="18"/>
            </w:rPr>
            <w:t>Area</w:t>
          </w:r>
          <w:r w:rsidRPr="00513A21">
            <w:rPr>
              <w:rFonts w:ascii="Verdana" w:hAnsi="Verdana"/>
              <w:sz w:val="18"/>
            </w:rPr>
            <w:fldChar w:fldCharType="end"/>
          </w:r>
          <w:r w:rsidR="000B4F97">
            <w:rPr>
              <w:rFonts w:ascii="Verdana" w:hAnsi="Verdana"/>
              <w:sz w:val="18"/>
            </w:rPr>
            <w:t xml:space="preserve"> Pagamenti</w:t>
          </w:r>
        </w:p>
      </w:tc>
      <w:tc>
        <w:tcPr>
          <w:tcW w:w="2124" w:type="dxa"/>
          <w:tcBorders>
            <w:top w:val="single" w:sz="8" w:space="0" w:color="000000"/>
            <w:left w:val="single" w:sz="1" w:space="0" w:color="000000"/>
          </w:tcBorders>
        </w:tcPr>
        <w:p w14:paraId="454C2896" w14:textId="77777777" w:rsidR="00C66B5D" w:rsidRPr="00513A21" w:rsidRDefault="00C66B5D">
          <w:pPr>
            <w:pStyle w:val="Intestata"/>
            <w:tabs>
              <w:tab w:val="left" w:pos="1281"/>
            </w:tabs>
            <w:rPr>
              <w:rFonts w:ascii="Verdana" w:hAnsi="Verdana"/>
              <w:b w:val="0"/>
            </w:rPr>
          </w:pPr>
          <w:r w:rsidRPr="00513A21">
            <w:rPr>
              <w:rFonts w:ascii="Verdana" w:hAnsi="Verdana"/>
              <w:b w:val="0"/>
            </w:rPr>
            <w:t>Codice</w:t>
          </w:r>
        </w:p>
        <w:p w14:paraId="15BDDB0F" w14:textId="2973337C" w:rsidR="00C66B5D" w:rsidRPr="00513A21" w:rsidRDefault="000B4F97">
          <w:pPr>
            <w:pStyle w:val="Titolo"/>
            <w:tabs>
              <w:tab w:val="left" w:pos="1211"/>
            </w:tabs>
            <w:spacing w:before="120"/>
            <w:ind w:left="-68"/>
            <w:rPr>
              <w:rFonts w:ascii="Verdana" w:hAnsi="Verdana"/>
              <w:b w:val="0"/>
            </w:rPr>
          </w:pPr>
          <w:r>
            <w:rPr>
              <w:rFonts w:ascii="Verdana" w:hAnsi="Verdana"/>
              <w:sz w:val="18"/>
            </w:rPr>
            <w:t>STPSD-MO-001</w:t>
          </w:r>
          <w:r w:rsidR="00C66B5D" w:rsidRPr="00513A21">
            <w:rPr>
              <w:rFonts w:ascii="Verdana" w:hAnsi="Verdana"/>
              <w:sz w:val="18"/>
            </w:rPr>
            <w:fldChar w:fldCharType="begin"/>
          </w:r>
          <w:r w:rsidR="00C66B5D" w:rsidRPr="00513A21">
            <w:rPr>
              <w:rFonts w:ascii="Verdana" w:hAnsi="Verdana"/>
              <w:sz w:val="18"/>
            </w:rPr>
            <w:instrText xml:space="preserve"> DOCPROPERTY "Category"  \* MERGEFORMAT </w:instrText>
          </w:r>
          <w:r w:rsidR="00C66B5D" w:rsidRPr="00513A21">
            <w:rPr>
              <w:rFonts w:ascii="Verdana" w:hAnsi="Verdana"/>
              <w:sz w:val="18"/>
            </w:rPr>
            <w:fldChar w:fldCharType="end"/>
          </w:r>
        </w:p>
      </w:tc>
      <w:tc>
        <w:tcPr>
          <w:tcW w:w="1234" w:type="dxa"/>
          <w:tcBorders>
            <w:top w:val="single" w:sz="8" w:space="0" w:color="000000"/>
            <w:left w:val="single" w:sz="1" w:space="0" w:color="000000"/>
            <w:right w:val="single" w:sz="8" w:space="0" w:color="000000"/>
          </w:tcBorders>
        </w:tcPr>
        <w:p w14:paraId="2F899CC0" w14:textId="77777777" w:rsidR="00C66B5D" w:rsidRPr="00513A21" w:rsidRDefault="00C66B5D">
          <w:pPr>
            <w:pStyle w:val="Intestata"/>
            <w:rPr>
              <w:rFonts w:ascii="Verdana" w:hAnsi="Verdana"/>
              <w:b w:val="0"/>
            </w:rPr>
          </w:pPr>
          <w:r w:rsidRPr="00513A21">
            <w:rPr>
              <w:rFonts w:ascii="Verdana" w:hAnsi="Verdana"/>
              <w:b w:val="0"/>
            </w:rPr>
            <w:t>Versione</w:t>
          </w:r>
        </w:p>
        <w:p w14:paraId="4D4F4478" w14:textId="415341D1" w:rsidR="00C66B5D" w:rsidRPr="00E00266" w:rsidRDefault="00C66B5D">
          <w:pPr>
            <w:pStyle w:val="Titolo"/>
            <w:tabs>
              <w:tab w:val="left" w:pos="1211"/>
            </w:tabs>
            <w:spacing w:before="120"/>
            <w:ind w:left="-68"/>
            <w:rPr>
              <w:rFonts w:ascii="Verdana" w:hAnsi="Verdana"/>
              <w:sz w:val="16"/>
              <w:szCs w:val="16"/>
            </w:rPr>
          </w:pPr>
          <w:r w:rsidRPr="00E00266">
            <w:rPr>
              <w:rFonts w:ascii="Verdana" w:hAnsi="Verdana"/>
              <w:sz w:val="16"/>
              <w:szCs w:val="16"/>
            </w:rPr>
            <w:fldChar w:fldCharType="begin"/>
          </w:r>
          <w:r w:rsidRPr="00E00266">
            <w:rPr>
              <w:rFonts w:ascii="Verdana" w:hAnsi="Verdana"/>
              <w:sz w:val="16"/>
              <w:szCs w:val="16"/>
            </w:rPr>
            <w:instrText xml:space="preserve"> KEYWORDS   \* MERGEFORMAT </w:instrText>
          </w:r>
          <w:r w:rsidRPr="00E00266">
            <w:rPr>
              <w:rFonts w:ascii="Verdana" w:hAnsi="Verdana"/>
              <w:sz w:val="16"/>
              <w:szCs w:val="16"/>
            </w:rPr>
            <w:fldChar w:fldCharType="separate"/>
          </w:r>
          <w:r w:rsidR="00DC6F7A">
            <w:rPr>
              <w:rFonts w:ascii="Verdana" w:hAnsi="Verdana"/>
              <w:sz w:val="16"/>
              <w:szCs w:val="16"/>
            </w:rPr>
            <w:t>00.00.02</w:t>
          </w:r>
          <w:r w:rsidRPr="00E00266">
            <w:rPr>
              <w:rFonts w:ascii="Verdana" w:hAnsi="Verdana"/>
              <w:sz w:val="16"/>
              <w:szCs w:val="16"/>
            </w:rPr>
            <w:fldChar w:fldCharType="end"/>
          </w:r>
        </w:p>
      </w:tc>
    </w:tr>
    <w:tr w:rsidR="00C66B5D" w:rsidRPr="00513A21" w14:paraId="36CF1361" w14:textId="77777777">
      <w:trPr>
        <w:cantSplit/>
      </w:trPr>
      <w:tc>
        <w:tcPr>
          <w:tcW w:w="1440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</w:tcPr>
        <w:p w14:paraId="006D15D3" w14:textId="77777777" w:rsidR="00C66B5D" w:rsidRDefault="00C66B5D"/>
      </w:tc>
      <w:tc>
        <w:tcPr>
          <w:tcW w:w="4824" w:type="dxa"/>
          <w:tcBorders>
            <w:top w:val="single" w:sz="8" w:space="0" w:color="000000"/>
            <w:left w:val="single" w:sz="1" w:space="0" w:color="000000"/>
            <w:bottom w:val="single" w:sz="8" w:space="0" w:color="000000"/>
          </w:tcBorders>
          <w:vAlign w:val="center"/>
        </w:tcPr>
        <w:p w14:paraId="73EAEA6F" w14:textId="77777777" w:rsidR="00C66B5D" w:rsidRPr="00513A21" w:rsidRDefault="00C66B5D">
          <w:pPr>
            <w:pStyle w:val="Intestata"/>
            <w:rPr>
              <w:rFonts w:ascii="Verdana" w:hAnsi="Verdana"/>
              <w:b w:val="0"/>
            </w:rPr>
          </w:pPr>
          <w:r w:rsidRPr="00513A21">
            <w:rPr>
              <w:rFonts w:ascii="Verdana" w:hAnsi="Verdana"/>
              <w:b w:val="0"/>
            </w:rPr>
            <w:t>Tipologia Documento:</w:t>
          </w:r>
        </w:p>
        <w:p w14:paraId="163099AA" w14:textId="45B6FE1F" w:rsidR="00C66B5D" w:rsidRPr="00513A21" w:rsidRDefault="00C66B5D">
          <w:pPr>
            <w:pStyle w:val="Titolo"/>
            <w:spacing w:before="120"/>
            <w:rPr>
              <w:rFonts w:ascii="Verdana" w:hAnsi="Verdana"/>
              <w:b w:val="0"/>
            </w:rPr>
          </w:pPr>
          <w:r w:rsidRPr="00513A21">
            <w:rPr>
              <w:rFonts w:ascii="Verdana" w:hAnsi="Verdana"/>
              <w:sz w:val="18"/>
            </w:rPr>
            <w:fldChar w:fldCharType="begin"/>
          </w:r>
          <w:r w:rsidRPr="00513A21">
            <w:rPr>
              <w:rFonts w:ascii="Verdana" w:hAnsi="Verdana"/>
              <w:sz w:val="18"/>
            </w:rPr>
            <w:instrText>SUBJECT</w:instrText>
          </w:r>
          <w:r w:rsidRPr="00513A21">
            <w:rPr>
              <w:rFonts w:ascii="Verdana" w:hAnsi="Verdana"/>
              <w:sz w:val="18"/>
            </w:rPr>
            <w:fldChar w:fldCharType="separate"/>
          </w:r>
          <w:r w:rsidR="00DC6F7A">
            <w:rPr>
              <w:rFonts w:ascii="Verdana" w:hAnsi="Verdana"/>
              <w:sz w:val="18"/>
            </w:rPr>
            <w:t>Standard</w:t>
          </w:r>
          <w:r w:rsidRPr="00513A21">
            <w:rPr>
              <w:rFonts w:ascii="Verdana" w:hAnsi="Verdana"/>
              <w:sz w:val="18"/>
            </w:rPr>
            <w:fldChar w:fldCharType="end"/>
          </w:r>
          <w:r w:rsidR="000B4F97">
            <w:rPr>
              <w:rFonts w:ascii="Verdana" w:hAnsi="Verdana"/>
              <w:sz w:val="18"/>
            </w:rPr>
            <w:t xml:space="preserve"> tecnico</w:t>
          </w:r>
        </w:p>
      </w:tc>
      <w:tc>
        <w:tcPr>
          <w:tcW w:w="2124" w:type="dxa"/>
          <w:tcBorders>
            <w:top w:val="single" w:sz="8" w:space="0" w:color="000000"/>
            <w:left w:val="single" w:sz="1" w:space="0" w:color="000000"/>
            <w:bottom w:val="single" w:sz="8" w:space="0" w:color="000000"/>
          </w:tcBorders>
        </w:tcPr>
        <w:p w14:paraId="6183DF01" w14:textId="77777777" w:rsidR="00C66B5D" w:rsidRPr="00513A21" w:rsidRDefault="00C66B5D">
          <w:pPr>
            <w:pStyle w:val="Intestata"/>
            <w:rPr>
              <w:rFonts w:ascii="Verdana" w:hAnsi="Verdana"/>
              <w:b w:val="0"/>
            </w:rPr>
          </w:pPr>
          <w:r w:rsidRPr="00513A21">
            <w:rPr>
              <w:rFonts w:ascii="Verdana" w:hAnsi="Verdana"/>
              <w:b w:val="0"/>
            </w:rPr>
            <w:t>Data</w:t>
          </w:r>
        </w:p>
        <w:p w14:paraId="1B0F17CF" w14:textId="18FC379F" w:rsidR="00C66B5D" w:rsidRPr="00513A21" w:rsidRDefault="001537E1">
          <w:pPr>
            <w:pStyle w:val="Titolo"/>
            <w:spacing w:before="120"/>
            <w:rPr>
              <w:rFonts w:ascii="Verdana" w:hAnsi="Verdana"/>
              <w:sz w:val="18"/>
            </w:rPr>
          </w:pPr>
          <w:r>
            <w:rPr>
              <w:rFonts w:ascii="Verdana" w:hAnsi="Verdana"/>
              <w:sz w:val="18"/>
            </w:rPr>
            <w:t>02</w:t>
          </w:r>
          <w:r w:rsidR="00E00266">
            <w:rPr>
              <w:rFonts w:ascii="Verdana" w:hAnsi="Verdana"/>
              <w:sz w:val="18"/>
            </w:rPr>
            <w:t>-</w:t>
          </w:r>
          <w:r>
            <w:rPr>
              <w:rFonts w:ascii="Verdana" w:hAnsi="Verdana"/>
              <w:sz w:val="18"/>
            </w:rPr>
            <w:t>11</w:t>
          </w:r>
          <w:r w:rsidR="00C66B5D" w:rsidRPr="00513A21">
            <w:rPr>
              <w:rFonts w:ascii="Verdana" w:hAnsi="Verdana"/>
              <w:sz w:val="18"/>
            </w:rPr>
            <w:t>-20</w:t>
          </w:r>
          <w:r>
            <w:rPr>
              <w:rFonts w:ascii="Verdana" w:hAnsi="Verdana"/>
              <w:sz w:val="18"/>
            </w:rPr>
            <w:t>23</w:t>
          </w:r>
        </w:p>
      </w:tc>
      <w:tc>
        <w:tcPr>
          <w:tcW w:w="1234" w:type="dxa"/>
          <w:tcBorders>
            <w:top w:val="single" w:sz="8" w:space="0" w:color="000000"/>
            <w:left w:val="single" w:sz="1" w:space="0" w:color="000000"/>
            <w:bottom w:val="single" w:sz="8" w:space="0" w:color="000000"/>
            <w:right w:val="single" w:sz="8" w:space="0" w:color="000000"/>
          </w:tcBorders>
        </w:tcPr>
        <w:p w14:paraId="2D113000" w14:textId="77777777" w:rsidR="00C66B5D" w:rsidRPr="00513A21" w:rsidRDefault="00C66B5D">
          <w:pPr>
            <w:pStyle w:val="Intestata"/>
            <w:rPr>
              <w:rFonts w:ascii="Verdana" w:hAnsi="Verdana"/>
              <w:b w:val="0"/>
            </w:rPr>
          </w:pPr>
          <w:r w:rsidRPr="00513A21">
            <w:rPr>
              <w:rFonts w:ascii="Verdana" w:hAnsi="Verdana"/>
              <w:b w:val="0"/>
            </w:rPr>
            <w:t>Pagina</w:t>
          </w:r>
        </w:p>
        <w:p w14:paraId="076B34A3" w14:textId="77777777" w:rsidR="00C66B5D" w:rsidRPr="00513A21" w:rsidRDefault="00C66B5D">
          <w:pPr>
            <w:pStyle w:val="Titolo"/>
            <w:spacing w:before="120"/>
            <w:rPr>
              <w:rFonts w:ascii="Verdana" w:hAnsi="Verdana"/>
            </w:rPr>
          </w:pPr>
          <w:r w:rsidRPr="00513A21">
            <w:rPr>
              <w:rFonts w:ascii="Verdana" w:hAnsi="Verdana"/>
              <w:sz w:val="18"/>
            </w:rPr>
            <w:fldChar w:fldCharType="begin"/>
          </w:r>
          <w:r w:rsidRPr="00513A21">
            <w:rPr>
              <w:rFonts w:ascii="Verdana" w:hAnsi="Verdana"/>
              <w:sz w:val="18"/>
            </w:rPr>
            <w:instrText xml:space="preserve"> PAGE \*ARABIC </w:instrText>
          </w:r>
          <w:r w:rsidRPr="00513A21">
            <w:rPr>
              <w:rFonts w:ascii="Verdana" w:hAnsi="Verdana"/>
              <w:sz w:val="18"/>
            </w:rPr>
            <w:fldChar w:fldCharType="separate"/>
          </w:r>
          <w:r w:rsidR="006A3DB0">
            <w:rPr>
              <w:rFonts w:ascii="Verdana" w:hAnsi="Verdana"/>
              <w:noProof/>
              <w:sz w:val="18"/>
            </w:rPr>
            <w:t>21</w:t>
          </w:r>
          <w:r w:rsidRPr="00513A21">
            <w:rPr>
              <w:rFonts w:ascii="Verdana" w:hAnsi="Verdana"/>
              <w:sz w:val="18"/>
            </w:rPr>
            <w:fldChar w:fldCharType="end"/>
          </w:r>
          <w:r w:rsidRPr="00513A21">
            <w:rPr>
              <w:rFonts w:ascii="Verdana" w:hAnsi="Verdana"/>
              <w:sz w:val="18"/>
            </w:rPr>
            <w:t>/</w:t>
          </w:r>
          <w:r w:rsidRPr="00513A21">
            <w:rPr>
              <w:rFonts w:ascii="Verdana" w:hAnsi="Verdana"/>
              <w:sz w:val="18"/>
            </w:rPr>
            <w:fldChar w:fldCharType="begin"/>
          </w:r>
          <w:r w:rsidRPr="00513A21">
            <w:rPr>
              <w:rFonts w:ascii="Verdana" w:hAnsi="Verdana"/>
              <w:sz w:val="18"/>
            </w:rPr>
            <w:instrText xml:space="preserve"> NUMPAGES \*ARABIC </w:instrText>
          </w:r>
          <w:r w:rsidRPr="00513A21">
            <w:rPr>
              <w:rFonts w:ascii="Verdana" w:hAnsi="Verdana"/>
              <w:sz w:val="18"/>
            </w:rPr>
            <w:fldChar w:fldCharType="separate"/>
          </w:r>
          <w:r w:rsidR="006A3DB0">
            <w:rPr>
              <w:rFonts w:ascii="Verdana" w:hAnsi="Verdana"/>
              <w:noProof/>
              <w:sz w:val="18"/>
            </w:rPr>
            <w:t>21</w:t>
          </w:r>
          <w:r w:rsidRPr="00513A21">
            <w:rPr>
              <w:rFonts w:ascii="Verdana" w:hAnsi="Verdana"/>
              <w:sz w:val="18"/>
            </w:rPr>
            <w:fldChar w:fldCharType="end"/>
          </w:r>
        </w:p>
      </w:tc>
    </w:tr>
  </w:tbl>
  <w:p w14:paraId="412732A0" w14:textId="77777777" w:rsidR="00C66B5D" w:rsidRDefault="00C66B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5D6434C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6AB04C68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3440D9F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D6D8B662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A00C6D32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619C245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7684924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00000001"/>
    <w:multiLevelType w:val="multilevel"/>
    <w:tmpl w:val="00000001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1.8.2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 w15:restartNumberingAfterBreak="0">
    <w:nsid w:val="00000004"/>
    <w:multiLevelType w:val="singleLevel"/>
    <w:tmpl w:val="00000004"/>
    <w:name w:val="WW8Num201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 w:cs="Arial Black"/>
      </w:rPr>
    </w:lvl>
  </w:abstractNum>
  <w:abstractNum w:abstractNumId="9" w15:restartNumberingAfterBreak="0">
    <w:nsid w:val="00000005"/>
    <w:multiLevelType w:val="singleLevel"/>
    <w:tmpl w:val="00000005"/>
    <w:name w:val="WW8Num26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Palatino"/>
      </w:rPr>
    </w:lvl>
  </w:abstractNum>
  <w:abstractNum w:abstractNumId="10" w15:restartNumberingAfterBreak="0">
    <w:nsid w:val="00000006"/>
    <w:multiLevelType w:val="multilevel"/>
    <w:tmpl w:val="00000006"/>
    <w:name w:val="Outline"/>
    <w:lvl w:ilvl="0">
      <w:start w:val="1"/>
      <w:numFmt w:val="upperRoman"/>
      <w:lvlText w:val="Articolo 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Sezione %1.%2"/>
      <w:lvlJc w:val="left"/>
      <w:pPr>
        <w:tabs>
          <w:tab w:val="num" w:pos="1080"/>
        </w:tabs>
        <w:ind w:left="1080" w:hanging="108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000000A"/>
    <w:multiLevelType w:val="singleLevel"/>
    <w:tmpl w:val="0000000A"/>
    <w:name w:val="WW8Num70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</w:abstractNum>
  <w:abstractNum w:abstractNumId="13" w15:restartNumberingAfterBreak="0">
    <w:nsid w:val="00000011"/>
    <w:multiLevelType w:val="singleLevel"/>
    <w:tmpl w:val="00000011"/>
    <w:name w:val="WW8Num217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5" w15:restartNumberingAfterBreak="0">
    <w:nsid w:val="00917AF4"/>
    <w:multiLevelType w:val="multilevel"/>
    <w:tmpl w:val="6060DDE8"/>
    <w:lvl w:ilvl="0">
      <w:start w:val="1"/>
      <w:numFmt w:val="decimal"/>
      <w:pStyle w:val="appendix1"/>
      <w:lvlText w:val="Appendix %1"/>
      <w:lvlJc w:val="left"/>
      <w:pPr>
        <w:tabs>
          <w:tab w:val="num" w:pos="180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01EF51D2"/>
    <w:multiLevelType w:val="hybridMultilevel"/>
    <w:tmpl w:val="59547530"/>
    <w:lvl w:ilvl="0" w:tplc="FFFFFFFF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9A5DD4"/>
    <w:multiLevelType w:val="hybridMultilevel"/>
    <w:tmpl w:val="C73AA8FA"/>
    <w:lvl w:ilvl="0" w:tplc="FFFFFFFF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E534A1"/>
    <w:multiLevelType w:val="singleLevel"/>
    <w:tmpl w:val="5B0E855C"/>
    <w:lvl w:ilvl="0">
      <w:start w:val="1"/>
      <w:numFmt w:val="bullet"/>
      <w:pStyle w:val="pallino1"/>
      <w:lvlText w:val=""/>
      <w:lvlJc w:val="left"/>
      <w:pPr>
        <w:tabs>
          <w:tab w:val="num" w:pos="1077"/>
        </w:tabs>
        <w:ind w:left="1077" w:hanging="368"/>
      </w:pPr>
      <w:rPr>
        <w:rFonts w:ascii="Wingdings" w:hAnsi="Wingdings" w:hint="default"/>
      </w:rPr>
    </w:lvl>
  </w:abstractNum>
  <w:abstractNum w:abstractNumId="19" w15:restartNumberingAfterBreak="0">
    <w:nsid w:val="1694537D"/>
    <w:multiLevelType w:val="hybridMultilevel"/>
    <w:tmpl w:val="48B0F664"/>
    <w:lvl w:ilvl="0" w:tplc="FFFFFFFF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B664EB"/>
    <w:multiLevelType w:val="hybridMultilevel"/>
    <w:tmpl w:val="A516B6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107FB"/>
    <w:multiLevelType w:val="hybridMultilevel"/>
    <w:tmpl w:val="AF5A8C64"/>
    <w:lvl w:ilvl="0" w:tplc="FFFFFFFF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C148A4"/>
    <w:multiLevelType w:val="hybridMultilevel"/>
    <w:tmpl w:val="EEAA854E"/>
    <w:lvl w:ilvl="0" w:tplc="0410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3" w15:restartNumberingAfterBreak="0">
    <w:nsid w:val="23873D5C"/>
    <w:multiLevelType w:val="singleLevel"/>
    <w:tmpl w:val="E0B04AEC"/>
    <w:lvl w:ilvl="0">
      <w:start w:val="1"/>
      <w:numFmt w:val="bullet"/>
      <w:pStyle w:val="pallino2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35BD49CB"/>
    <w:multiLevelType w:val="hybridMultilevel"/>
    <w:tmpl w:val="691256DC"/>
    <w:lvl w:ilvl="0" w:tplc="FFFFFFFF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1B104C"/>
    <w:multiLevelType w:val="singleLevel"/>
    <w:tmpl w:val="37004CA0"/>
    <w:lvl w:ilvl="0">
      <w:start w:val="1"/>
      <w:numFmt w:val="lowerLetter"/>
      <w:pStyle w:val="BodyTextlettered"/>
      <w:lvlText w:val="(%1)"/>
      <w:lvlJc w:val="left"/>
      <w:pPr>
        <w:tabs>
          <w:tab w:val="num" w:pos="1021"/>
        </w:tabs>
        <w:ind w:left="1021" w:hanging="454"/>
      </w:pPr>
    </w:lvl>
  </w:abstractNum>
  <w:abstractNum w:abstractNumId="26" w15:restartNumberingAfterBreak="0">
    <w:nsid w:val="397A4DAF"/>
    <w:multiLevelType w:val="multilevel"/>
    <w:tmpl w:val="5EA8DFF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8"/>
        <w:szCs w:val="28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CF25641"/>
    <w:multiLevelType w:val="multilevel"/>
    <w:tmpl w:val="9EE6685E"/>
    <w:lvl w:ilvl="0">
      <w:start w:val="1"/>
      <w:numFmt w:val="decimal"/>
      <w:pStyle w:val="Tablenumbered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E22BF6"/>
    <w:multiLevelType w:val="multilevel"/>
    <w:tmpl w:val="4DAACA6A"/>
    <w:lvl w:ilvl="0">
      <w:start w:val="1"/>
      <w:numFmt w:val="bullet"/>
      <w:pStyle w:val="Listbulletweakness"/>
      <w:lvlText w:val="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6CA72F8"/>
    <w:multiLevelType w:val="multilevel"/>
    <w:tmpl w:val="8578AAB4"/>
    <w:lvl w:ilvl="0">
      <w:start w:val="1"/>
      <w:numFmt w:val="lowerLetter"/>
      <w:pStyle w:val="Tablenumbered2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261DE3"/>
    <w:multiLevelType w:val="hybridMultilevel"/>
    <w:tmpl w:val="64E29568"/>
    <w:lvl w:ilvl="0" w:tplc="0410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1" w15:restartNumberingAfterBreak="0">
    <w:nsid w:val="520C618B"/>
    <w:multiLevelType w:val="multilevel"/>
    <w:tmpl w:val="6E88E97A"/>
    <w:lvl w:ilvl="0">
      <w:start w:val="1"/>
      <w:numFmt w:val="upperLetter"/>
      <w:pStyle w:val="AppendiceLiv2"/>
      <w:suff w:val="space"/>
      <w:lvlText w:val="Appendice %1 "/>
      <w:lvlJc w:val="left"/>
      <w:pPr>
        <w:ind w:left="2098" w:hanging="2098"/>
      </w:pPr>
      <w:rPr>
        <w:rFonts w:ascii="Tahoma" w:hAnsi="Tahoma" w:hint="default"/>
        <w:b/>
        <w:i w:val="0"/>
        <w:caps/>
        <w:sz w:val="28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20" w:hanging="360"/>
      </w:pPr>
      <w:rPr>
        <w:rFonts w:ascii="Tahoma" w:hAnsi="Tahom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080" w:hanging="360"/>
      </w:pPr>
      <w:rPr>
        <w:rFonts w:ascii="Tahoma" w:hAnsi="Tahoma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BF470A5"/>
    <w:multiLevelType w:val="hybridMultilevel"/>
    <w:tmpl w:val="4AE81F20"/>
    <w:lvl w:ilvl="0" w:tplc="43BACD20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613B7"/>
    <w:multiLevelType w:val="singleLevel"/>
    <w:tmpl w:val="2868917C"/>
    <w:name w:val="WW8Num2992"/>
    <w:lvl w:ilvl="0">
      <w:start w:val="2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1CE6C0C"/>
    <w:multiLevelType w:val="singleLevel"/>
    <w:tmpl w:val="D57CA17E"/>
    <w:lvl w:ilvl="0">
      <w:start w:val="1"/>
      <w:numFmt w:val="decimal"/>
      <w:pStyle w:val="BulletMdS"/>
      <w:lvlText w:val="[%1]"/>
      <w:lvlJc w:val="right"/>
      <w:pPr>
        <w:tabs>
          <w:tab w:val="num" w:pos="624"/>
        </w:tabs>
        <w:ind w:left="624" w:hanging="336"/>
      </w:pPr>
    </w:lvl>
  </w:abstractNum>
  <w:abstractNum w:abstractNumId="35" w15:restartNumberingAfterBreak="0">
    <w:nsid w:val="62273066"/>
    <w:multiLevelType w:val="hybridMultilevel"/>
    <w:tmpl w:val="F1F861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75760E"/>
    <w:multiLevelType w:val="hybridMultilevel"/>
    <w:tmpl w:val="6E948AC4"/>
    <w:lvl w:ilvl="0" w:tplc="6C0CA18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AA28A2"/>
    <w:multiLevelType w:val="hybridMultilevel"/>
    <w:tmpl w:val="DD98CDD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712E17"/>
    <w:multiLevelType w:val="singleLevel"/>
    <w:tmpl w:val="F41C6F46"/>
    <w:lvl w:ilvl="0">
      <w:start w:val="1"/>
      <w:numFmt w:val="bullet"/>
      <w:pStyle w:val="ul1"/>
      <w:lvlText w:val="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</w:abstractNum>
  <w:abstractNum w:abstractNumId="39" w15:restartNumberingAfterBreak="0">
    <w:nsid w:val="76B07DF3"/>
    <w:multiLevelType w:val="hybridMultilevel"/>
    <w:tmpl w:val="3574EC42"/>
    <w:lvl w:ilvl="0" w:tplc="24869A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24CAC0">
      <w:start w:val="16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9833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4E9E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A43D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DE19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246B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081B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9A5F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B9260D7"/>
    <w:multiLevelType w:val="hybridMultilevel"/>
    <w:tmpl w:val="C5E0CCEA"/>
    <w:lvl w:ilvl="0" w:tplc="FFFFFFFF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12206"/>
    <w:multiLevelType w:val="singleLevel"/>
    <w:tmpl w:val="C52CBC7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num w:numId="1" w16cid:durableId="1544750482">
    <w:abstractNumId w:val="23"/>
  </w:num>
  <w:num w:numId="2" w16cid:durableId="1500929061">
    <w:abstractNumId w:val="18"/>
  </w:num>
  <w:num w:numId="3" w16cid:durableId="1359816641">
    <w:abstractNumId w:val="34"/>
  </w:num>
  <w:num w:numId="4" w16cid:durableId="1178888601">
    <w:abstractNumId w:val="38"/>
  </w:num>
  <w:num w:numId="5" w16cid:durableId="1401634431">
    <w:abstractNumId w:val="31"/>
  </w:num>
  <w:num w:numId="6" w16cid:durableId="1515268840">
    <w:abstractNumId w:val="6"/>
  </w:num>
  <w:num w:numId="7" w16cid:durableId="1293438117">
    <w:abstractNumId w:val="2"/>
  </w:num>
  <w:num w:numId="8" w16cid:durableId="136385712">
    <w:abstractNumId w:val="1"/>
  </w:num>
  <w:num w:numId="9" w16cid:durableId="1454834960">
    <w:abstractNumId w:val="5"/>
  </w:num>
  <w:num w:numId="10" w16cid:durableId="1572232857">
    <w:abstractNumId w:val="4"/>
  </w:num>
  <w:num w:numId="11" w16cid:durableId="1625430305">
    <w:abstractNumId w:val="3"/>
  </w:num>
  <w:num w:numId="12" w16cid:durableId="751706645">
    <w:abstractNumId w:val="0"/>
  </w:num>
  <w:num w:numId="13" w16cid:durableId="6287019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1434981">
    <w:abstractNumId w:val="25"/>
  </w:num>
  <w:num w:numId="15" w16cid:durableId="1378161324">
    <w:abstractNumId w:val="28"/>
  </w:num>
  <w:num w:numId="16" w16cid:durableId="171065586">
    <w:abstractNumId w:val="29"/>
  </w:num>
  <w:num w:numId="17" w16cid:durableId="852689598">
    <w:abstractNumId w:val="27"/>
  </w:num>
  <w:num w:numId="18" w16cid:durableId="1635595335">
    <w:abstractNumId w:val="26"/>
  </w:num>
  <w:num w:numId="19" w16cid:durableId="1189291334">
    <w:abstractNumId w:val="20"/>
  </w:num>
  <w:num w:numId="20" w16cid:durableId="905646215">
    <w:abstractNumId w:val="40"/>
  </w:num>
  <w:num w:numId="21" w16cid:durableId="736435739">
    <w:abstractNumId w:val="16"/>
  </w:num>
  <w:num w:numId="22" w16cid:durableId="560752673">
    <w:abstractNumId w:val="32"/>
  </w:num>
  <w:num w:numId="23" w16cid:durableId="546797">
    <w:abstractNumId w:val="39"/>
  </w:num>
  <w:num w:numId="24" w16cid:durableId="1770197318">
    <w:abstractNumId w:val="37"/>
  </w:num>
  <w:num w:numId="25" w16cid:durableId="1780105951">
    <w:abstractNumId w:val="41"/>
  </w:num>
  <w:num w:numId="26" w16cid:durableId="410003885">
    <w:abstractNumId w:val="17"/>
  </w:num>
  <w:num w:numId="27" w16cid:durableId="97869002">
    <w:abstractNumId w:val="36"/>
  </w:num>
  <w:num w:numId="28" w16cid:durableId="1905605259">
    <w:abstractNumId w:val="19"/>
  </w:num>
  <w:num w:numId="29" w16cid:durableId="647979130">
    <w:abstractNumId w:val="21"/>
  </w:num>
  <w:num w:numId="30" w16cid:durableId="3940115">
    <w:abstractNumId w:val="24"/>
  </w:num>
  <w:num w:numId="31" w16cid:durableId="1146972894">
    <w:abstractNumId w:val="22"/>
  </w:num>
  <w:num w:numId="32" w16cid:durableId="36130342">
    <w:abstractNumId w:val="30"/>
  </w:num>
  <w:num w:numId="33" w16cid:durableId="1107653715">
    <w:abstractNumId w:val="35"/>
  </w:num>
  <w:numIdMacAtCleanup w:val="3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lvestri Mirko">
    <w15:presenceInfo w15:providerId="AD" w15:userId="S::m.silvestri@cbi-org.eu::7ec9e206-e4ec-4693-82e7-8b6c72a07f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8" w:dllVersion="513" w:checkStyle="1"/>
  <w:activeWritingStyle w:appName="MSWord" w:lang="it-IT" w:vendorID="3" w:dllVersion="517" w:checkStyle="1"/>
  <w:activeWritingStyle w:appName="MSWord" w:lang="fr-FR" w:vendorID="9" w:dllVersion="512" w:checkStyle="1"/>
  <w:activeWritingStyle w:appName="MSWord" w:lang="en-AU" w:vendorID="8" w:dllVersion="513" w:checkStyle="1"/>
  <w:activeWritingStyle w:appName="MSWord" w:lang="it-IT" w:vendorID="3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94b8c,black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AF2"/>
    <w:rsid w:val="000001DD"/>
    <w:rsid w:val="000005D8"/>
    <w:rsid w:val="00000C76"/>
    <w:rsid w:val="00001639"/>
    <w:rsid w:val="00001CAE"/>
    <w:rsid w:val="0000205C"/>
    <w:rsid w:val="00002095"/>
    <w:rsid w:val="000031AA"/>
    <w:rsid w:val="00003DC9"/>
    <w:rsid w:val="0000420A"/>
    <w:rsid w:val="0000427D"/>
    <w:rsid w:val="0000427F"/>
    <w:rsid w:val="00004F57"/>
    <w:rsid w:val="00005C26"/>
    <w:rsid w:val="000063E1"/>
    <w:rsid w:val="00006FB0"/>
    <w:rsid w:val="00007C22"/>
    <w:rsid w:val="0001074B"/>
    <w:rsid w:val="00010C41"/>
    <w:rsid w:val="00011260"/>
    <w:rsid w:val="000127DE"/>
    <w:rsid w:val="00012D3A"/>
    <w:rsid w:val="00012DD4"/>
    <w:rsid w:val="0001317C"/>
    <w:rsid w:val="000135FF"/>
    <w:rsid w:val="00014240"/>
    <w:rsid w:val="0001498A"/>
    <w:rsid w:val="00014E6F"/>
    <w:rsid w:val="00017937"/>
    <w:rsid w:val="000179E5"/>
    <w:rsid w:val="00020076"/>
    <w:rsid w:val="0002120E"/>
    <w:rsid w:val="00021869"/>
    <w:rsid w:val="00021A1F"/>
    <w:rsid w:val="00022610"/>
    <w:rsid w:val="0002276E"/>
    <w:rsid w:val="00022DED"/>
    <w:rsid w:val="000232A1"/>
    <w:rsid w:val="00023385"/>
    <w:rsid w:val="00023A01"/>
    <w:rsid w:val="00023D90"/>
    <w:rsid w:val="0002495C"/>
    <w:rsid w:val="00024C09"/>
    <w:rsid w:val="00025647"/>
    <w:rsid w:val="000259EB"/>
    <w:rsid w:val="00025F86"/>
    <w:rsid w:val="0002744D"/>
    <w:rsid w:val="00030B8B"/>
    <w:rsid w:val="00030C6E"/>
    <w:rsid w:val="00030CC7"/>
    <w:rsid w:val="00030E2C"/>
    <w:rsid w:val="0003130A"/>
    <w:rsid w:val="00032216"/>
    <w:rsid w:val="000326CC"/>
    <w:rsid w:val="00035348"/>
    <w:rsid w:val="00037057"/>
    <w:rsid w:val="00037687"/>
    <w:rsid w:val="00037732"/>
    <w:rsid w:val="00040AA2"/>
    <w:rsid w:val="00040AE4"/>
    <w:rsid w:val="00040C67"/>
    <w:rsid w:val="0004139F"/>
    <w:rsid w:val="0004176A"/>
    <w:rsid w:val="0004217B"/>
    <w:rsid w:val="00042309"/>
    <w:rsid w:val="00042CA8"/>
    <w:rsid w:val="00042E54"/>
    <w:rsid w:val="00042E73"/>
    <w:rsid w:val="000439BF"/>
    <w:rsid w:val="00044241"/>
    <w:rsid w:val="0004466D"/>
    <w:rsid w:val="00044C02"/>
    <w:rsid w:val="00044C8A"/>
    <w:rsid w:val="00045056"/>
    <w:rsid w:val="00045327"/>
    <w:rsid w:val="00045370"/>
    <w:rsid w:val="0004537C"/>
    <w:rsid w:val="00045448"/>
    <w:rsid w:val="000456CC"/>
    <w:rsid w:val="000463BC"/>
    <w:rsid w:val="00046432"/>
    <w:rsid w:val="00046770"/>
    <w:rsid w:val="000467B1"/>
    <w:rsid w:val="00046D8C"/>
    <w:rsid w:val="00047460"/>
    <w:rsid w:val="000500AC"/>
    <w:rsid w:val="00050512"/>
    <w:rsid w:val="000515A1"/>
    <w:rsid w:val="0005372C"/>
    <w:rsid w:val="00053E54"/>
    <w:rsid w:val="0005456B"/>
    <w:rsid w:val="00054EE7"/>
    <w:rsid w:val="00054F65"/>
    <w:rsid w:val="000561B8"/>
    <w:rsid w:val="0005767E"/>
    <w:rsid w:val="00061D81"/>
    <w:rsid w:val="0006226C"/>
    <w:rsid w:val="00062AE9"/>
    <w:rsid w:val="000630B8"/>
    <w:rsid w:val="00064154"/>
    <w:rsid w:val="00065149"/>
    <w:rsid w:val="00065210"/>
    <w:rsid w:val="000656DA"/>
    <w:rsid w:val="00065F6B"/>
    <w:rsid w:val="0006635F"/>
    <w:rsid w:val="00066751"/>
    <w:rsid w:val="00066AC4"/>
    <w:rsid w:val="00066F29"/>
    <w:rsid w:val="000670D7"/>
    <w:rsid w:val="000678BA"/>
    <w:rsid w:val="000704F5"/>
    <w:rsid w:val="0007073C"/>
    <w:rsid w:val="00070825"/>
    <w:rsid w:val="000713DD"/>
    <w:rsid w:val="000714B6"/>
    <w:rsid w:val="00071D2C"/>
    <w:rsid w:val="00072E5C"/>
    <w:rsid w:val="00073218"/>
    <w:rsid w:val="000732D5"/>
    <w:rsid w:val="00075858"/>
    <w:rsid w:val="000759C0"/>
    <w:rsid w:val="00076FEC"/>
    <w:rsid w:val="000770D2"/>
    <w:rsid w:val="000774B9"/>
    <w:rsid w:val="000807D7"/>
    <w:rsid w:val="000815A5"/>
    <w:rsid w:val="00081732"/>
    <w:rsid w:val="00081928"/>
    <w:rsid w:val="0008259E"/>
    <w:rsid w:val="00082873"/>
    <w:rsid w:val="00082AF3"/>
    <w:rsid w:val="000831F0"/>
    <w:rsid w:val="000832AB"/>
    <w:rsid w:val="0008439F"/>
    <w:rsid w:val="00084850"/>
    <w:rsid w:val="00084FC3"/>
    <w:rsid w:val="0008539A"/>
    <w:rsid w:val="00085881"/>
    <w:rsid w:val="0008688C"/>
    <w:rsid w:val="0008765A"/>
    <w:rsid w:val="00087898"/>
    <w:rsid w:val="0008798E"/>
    <w:rsid w:val="00087F66"/>
    <w:rsid w:val="0009066F"/>
    <w:rsid w:val="000911AF"/>
    <w:rsid w:val="0009243A"/>
    <w:rsid w:val="0009275D"/>
    <w:rsid w:val="00092D05"/>
    <w:rsid w:val="00092EDA"/>
    <w:rsid w:val="00093B39"/>
    <w:rsid w:val="00093D58"/>
    <w:rsid w:val="00096F8C"/>
    <w:rsid w:val="000973CB"/>
    <w:rsid w:val="000A10E1"/>
    <w:rsid w:val="000A1CD2"/>
    <w:rsid w:val="000A1E7C"/>
    <w:rsid w:val="000A255A"/>
    <w:rsid w:val="000A3AF5"/>
    <w:rsid w:val="000A4A51"/>
    <w:rsid w:val="000A4FA3"/>
    <w:rsid w:val="000A5B39"/>
    <w:rsid w:val="000A6285"/>
    <w:rsid w:val="000A65A5"/>
    <w:rsid w:val="000A6C13"/>
    <w:rsid w:val="000A7373"/>
    <w:rsid w:val="000A7869"/>
    <w:rsid w:val="000A7EE0"/>
    <w:rsid w:val="000B0AB7"/>
    <w:rsid w:val="000B1906"/>
    <w:rsid w:val="000B199C"/>
    <w:rsid w:val="000B24E6"/>
    <w:rsid w:val="000B492C"/>
    <w:rsid w:val="000B4F97"/>
    <w:rsid w:val="000B6127"/>
    <w:rsid w:val="000B6300"/>
    <w:rsid w:val="000B6DC1"/>
    <w:rsid w:val="000B6E3F"/>
    <w:rsid w:val="000B7216"/>
    <w:rsid w:val="000C0008"/>
    <w:rsid w:val="000C1699"/>
    <w:rsid w:val="000C1F07"/>
    <w:rsid w:val="000C2936"/>
    <w:rsid w:val="000C2F82"/>
    <w:rsid w:val="000C4880"/>
    <w:rsid w:val="000C59D2"/>
    <w:rsid w:val="000C72D7"/>
    <w:rsid w:val="000C731B"/>
    <w:rsid w:val="000C7649"/>
    <w:rsid w:val="000C771D"/>
    <w:rsid w:val="000C7B1A"/>
    <w:rsid w:val="000D0622"/>
    <w:rsid w:val="000D0DCD"/>
    <w:rsid w:val="000D2927"/>
    <w:rsid w:val="000D2E35"/>
    <w:rsid w:val="000D3107"/>
    <w:rsid w:val="000D3CC2"/>
    <w:rsid w:val="000D4119"/>
    <w:rsid w:val="000D418D"/>
    <w:rsid w:val="000D45A0"/>
    <w:rsid w:val="000D4C99"/>
    <w:rsid w:val="000D4D8C"/>
    <w:rsid w:val="000D4E3D"/>
    <w:rsid w:val="000D4E3F"/>
    <w:rsid w:val="000D4E79"/>
    <w:rsid w:val="000D5CBA"/>
    <w:rsid w:val="000D6DCA"/>
    <w:rsid w:val="000E00CD"/>
    <w:rsid w:val="000E09E4"/>
    <w:rsid w:val="000E0AD5"/>
    <w:rsid w:val="000E1898"/>
    <w:rsid w:val="000E1C4B"/>
    <w:rsid w:val="000E1D6D"/>
    <w:rsid w:val="000E1E00"/>
    <w:rsid w:val="000E1E64"/>
    <w:rsid w:val="000E1F60"/>
    <w:rsid w:val="000E2075"/>
    <w:rsid w:val="000E2590"/>
    <w:rsid w:val="000E3F73"/>
    <w:rsid w:val="000E45F8"/>
    <w:rsid w:val="000E5986"/>
    <w:rsid w:val="000E6503"/>
    <w:rsid w:val="000E6DAE"/>
    <w:rsid w:val="000F0853"/>
    <w:rsid w:val="000F0909"/>
    <w:rsid w:val="000F1067"/>
    <w:rsid w:val="000F125A"/>
    <w:rsid w:val="000F1E2D"/>
    <w:rsid w:val="000F2C20"/>
    <w:rsid w:val="000F2DE6"/>
    <w:rsid w:val="000F462F"/>
    <w:rsid w:val="000F4801"/>
    <w:rsid w:val="000F4AA0"/>
    <w:rsid w:val="000F4F0B"/>
    <w:rsid w:val="000F58CA"/>
    <w:rsid w:val="000F61ED"/>
    <w:rsid w:val="000F62BC"/>
    <w:rsid w:val="000F6819"/>
    <w:rsid w:val="000F6F9F"/>
    <w:rsid w:val="000F6FCE"/>
    <w:rsid w:val="000F7086"/>
    <w:rsid w:val="000F75CD"/>
    <w:rsid w:val="000F7A6B"/>
    <w:rsid w:val="000F7FCB"/>
    <w:rsid w:val="000F7FF1"/>
    <w:rsid w:val="00100E26"/>
    <w:rsid w:val="00102F13"/>
    <w:rsid w:val="0010300C"/>
    <w:rsid w:val="00103C11"/>
    <w:rsid w:val="00103CFE"/>
    <w:rsid w:val="00103DA0"/>
    <w:rsid w:val="00103F29"/>
    <w:rsid w:val="00106018"/>
    <w:rsid w:val="001065BD"/>
    <w:rsid w:val="00106E81"/>
    <w:rsid w:val="00107D38"/>
    <w:rsid w:val="00107F5F"/>
    <w:rsid w:val="001105C8"/>
    <w:rsid w:val="0011089E"/>
    <w:rsid w:val="00110C5B"/>
    <w:rsid w:val="00110D6B"/>
    <w:rsid w:val="001118D9"/>
    <w:rsid w:val="00111E7A"/>
    <w:rsid w:val="00113939"/>
    <w:rsid w:val="00113988"/>
    <w:rsid w:val="00114059"/>
    <w:rsid w:val="001145FC"/>
    <w:rsid w:val="00114DBA"/>
    <w:rsid w:val="0011626E"/>
    <w:rsid w:val="001162B8"/>
    <w:rsid w:val="0011658C"/>
    <w:rsid w:val="00116774"/>
    <w:rsid w:val="00120240"/>
    <w:rsid w:val="001212D7"/>
    <w:rsid w:val="00121F6C"/>
    <w:rsid w:val="00121FC4"/>
    <w:rsid w:val="00122007"/>
    <w:rsid w:val="00122BCB"/>
    <w:rsid w:val="00122D37"/>
    <w:rsid w:val="00123034"/>
    <w:rsid w:val="00123516"/>
    <w:rsid w:val="00123A73"/>
    <w:rsid w:val="00123D98"/>
    <w:rsid w:val="00124161"/>
    <w:rsid w:val="0012484B"/>
    <w:rsid w:val="00124889"/>
    <w:rsid w:val="00125654"/>
    <w:rsid w:val="001259F9"/>
    <w:rsid w:val="00125D3B"/>
    <w:rsid w:val="00126316"/>
    <w:rsid w:val="001263D9"/>
    <w:rsid w:val="001269F5"/>
    <w:rsid w:val="00127B9C"/>
    <w:rsid w:val="00130096"/>
    <w:rsid w:val="00130833"/>
    <w:rsid w:val="001319F5"/>
    <w:rsid w:val="00132434"/>
    <w:rsid w:val="00132804"/>
    <w:rsid w:val="00132B90"/>
    <w:rsid w:val="00132EDC"/>
    <w:rsid w:val="00133369"/>
    <w:rsid w:val="00133B41"/>
    <w:rsid w:val="00133CB9"/>
    <w:rsid w:val="00134E4B"/>
    <w:rsid w:val="001360D6"/>
    <w:rsid w:val="001361EF"/>
    <w:rsid w:val="001371CA"/>
    <w:rsid w:val="00137BD2"/>
    <w:rsid w:val="00137C81"/>
    <w:rsid w:val="00142601"/>
    <w:rsid w:val="00142E42"/>
    <w:rsid w:val="00143608"/>
    <w:rsid w:val="0014377D"/>
    <w:rsid w:val="00143ACB"/>
    <w:rsid w:val="001445D0"/>
    <w:rsid w:val="00144943"/>
    <w:rsid w:val="00146687"/>
    <w:rsid w:val="00146A2F"/>
    <w:rsid w:val="00147913"/>
    <w:rsid w:val="00147D70"/>
    <w:rsid w:val="00147FD4"/>
    <w:rsid w:val="001511E0"/>
    <w:rsid w:val="0015150A"/>
    <w:rsid w:val="001537E1"/>
    <w:rsid w:val="00154053"/>
    <w:rsid w:val="0015545E"/>
    <w:rsid w:val="00155C9D"/>
    <w:rsid w:val="00156E5D"/>
    <w:rsid w:val="001570A1"/>
    <w:rsid w:val="0015750C"/>
    <w:rsid w:val="00157845"/>
    <w:rsid w:val="00157C3C"/>
    <w:rsid w:val="00160328"/>
    <w:rsid w:val="001605C0"/>
    <w:rsid w:val="00160EB8"/>
    <w:rsid w:val="0016111B"/>
    <w:rsid w:val="00161E5A"/>
    <w:rsid w:val="00162064"/>
    <w:rsid w:val="00162960"/>
    <w:rsid w:val="00164672"/>
    <w:rsid w:val="0016475A"/>
    <w:rsid w:val="001648AE"/>
    <w:rsid w:val="0016595E"/>
    <w:rsid w:val="0016670D"/>
    <w:rsid w:val="00166E19"/>
    <w:rsid w:val="00167274"/>
    <w:rsid w:val="0016727A"/>
    <w:rsid w:val="001674CB"/>
    <w:rsid w:val="00170BAF"/>
    <w:rsid w:val="00170DE7"/>
    <w:rsid w:val="001718FD"/>
    <w:rsid w:val="00171912"/>
    <w:rsid w:val="001729AA"/>
    <w:rsid w:val="00173349"/>
    <w:rsid w:val="00173A08"/>
    <w:rsid w:val="0017599A"/>
    <w:rsid w:val="00176CA8"/>
    <w:rsid w:val="00177EAC"/>
    <w:rsid w:val="0018068B"/>
    <w:rsid w:val="00180760"/>
    <w:rsid w:val="001809C3"/>
    <w:rsid w:val="001815DC"/>
    <w:rsid w:val="00181D35"/>
    <w:rsid w:val="001820B4"/>
    <w:rsid w:val="00182661"/>
    <w:rsid w:val="001828EB"/>
    <w:rsid w:val="00182ECB"/>
    <w:rsid w:val="00183582"/>
    <w:rsid w:val="00183763"/>
    <w:rsid w:val="0018457B"/>
    <w:rsid w:val="00184A01"/>
    <w:rsid w:val="0018569F"/>
    <w:rsid w:val="00186404"/>
    <w:rsid w:val="00187967"/>
    <w:rsid w:val="00187FFB"/>
    <w:rsid w:val="001906E9"/>
    <w:rsid w:val="00190D4B"/>
    <w:rsid w:val="00191505"/>
    <w:rsid w:val="00191918"/>
    <w:rsid w:val="00191B3C"/>
    <w:rsid w:val="00191E05"/>
    <w:rsid w:val="00192F06"/>
    <w:rsid w:val="0019387B"/>
    <w:rsid w:val="00193D46"/>
    <w:rsid w:val="00193F25"/>
    <w:rsid w:val="00194386"/>
    <w:rsid w:val="00194962"/>
    <w:rsid w:val="00194A53"/>
    <w:rsid w:val="001950BE"/>
    <w:rsid w:val="00195B49"/>
    <w:rsid w:val="0019655C"/>
    <w:rsid w:val="001965B5"/>
    <w:rsid w:val="0019749D"/>
    <w:rsid w:val="001A03BC"/>
    <w:rsid w:val="001A061A"/>
    <w:rsid w:val="001A09E5"/>
    <w:rsid w:val="001A1242"/>
    <w:rsid w:val="001A15BA"/>
    <w:rsid w:val="001A188A"/>
    <w:rsid w:val="001A4F08"/>
    <w:rsid w:val="001A5B80"/>
    <w:rsid w:val="001A5EE8"/>
    <w:rsid w:val="001A606A"/>
    <w:rsid w:val="001A70D7"/>
    <w:rsid w:val="001A7627"/>
    <w:rsid w:val="001A7817"/>
    <w:rsid w:val="001A7D8F"/>
    <w:rsid w:val="001A7D9C"/>
    <w:rsid w:val="001B001B"/>
    <w:rsid w:val="001B097B"/>
    <w:rsid w:val="001B1DFF"/>
    <w:rsid w:val="001B26A3"/>
    <w:rsid w:val="001B2E10"/>
    <w:rsid w:val="001B31D6"/>
    <w:rsid w:val="001B33C4"/>
    <w:rsid w:val="001B3B33"/>
    <w:rsid w:val="001B4314"/>
    <w:rsid w:val="001B4B49"/>
    <w:rsid w:val="001B51CC"/>
    <w:rsid w:val="001B588F"/>
    <w:rsid w:val="001B5A0F"/>
    <w:rsid w:val="001B61E2"/>
    <w:rsid w:val="001B6641"/>
    <w:rsid w:val="001B699F"/>
    <w:rsid w:val="001B6B6C"/>
    <w:rsid w:val="001B7594"/>
    <w:rsid w:val="001B7B9E"/>
    <w:rsid w:val="001C0033"/>
    <w:rsid w:val="001C057D"/>
    <w:rsid w:val="001C0700"/>
    <w:rsid w:val="001C0779"/>
    <w:rsid w:val="001C0EBD"/>
    <w:rsid w:val="001C0F03"/>
    <w:rsid w:val="001C2011"/>
    <w:rsid w:val="001C29FB"/>
    <w:rsid w:val="001C2B84"/>
    <w:rsid w:val="001C304B"/>
    <w:rsid w:val="001C3288"/>
    <w:rsid w:val="001C3C70"/>
    <w:rsid w:val="001C44D0"/>
    <w:rsid w:val="001C457E"/>
    <w:rsid w:val="001C48EC"/>
    <w:rsid w:val="001C6056"/>
    <w:rsid w:val="001C60DA"/>
    <w:rsid w:val="001C6F9F"/>
    <w:rsid w:val="001C7F96"/>
    <w:rsid w:val="001D13B5"/>
    <w:rsid w:val="001D1534"/>
    <w:rsid w:val="001D17FB"/>
    <w:rsid w:val="001D3EEE"/>
    <w:rsid w:val="001D5393"/>
    <w:rsid w:val="001D5604"/>
    <w:rsid w:val="001D5FC9"/>
    <w:rsid w:val="001D64CA"/>
    <w:rsid w:val="001D7983"/>
    <w:rsid w:val="001D79A9"/>
    <w:rsid w:val="001D7D2C"/>
    <w:rsid w:val="001E0342"/>
    <w:rsid w:val="001E0455"/>
    <w:rsid w:val="001E070A"/>
    <w:rsid w:val="001E0FE0"/>
    <w:rsid w:val="001E14DA"/>
    <w:rsid w:val="001E1782"/>
    <w:rsid w:val="001E185E"/>
    <w:rsid w:val="001E319D"/>
    <w:rsid w:val="001E34C4"/>
    <w:rsid w:val="001E395C"/>
    <w:rsid w:val="001E41A7"/>
    <w:rsid w:val="001E43DE"/>
    <w:rsid w:val="001E4448"/>
    <w:rsid w:val="001E47C2"/>
    <w:rsid w:val="001E5127"/>
    <w:rsid w:val="001E5A3D"/>
    <w:rsid w:val="001E740E"/>
    <w:rsid w:val="001F0253"/>
    <w:rsid w:val="001F1459"/>
    <w:rsid w:val="001F1CD8"/>
    <w:rsid w:val="001F2F77"/>
    <w:rsid w:val="001F3489"/>
    <w:rsid w:val="001F4C3A"/>
    <w:rsid w:val="001F4DA3"/>
    <w:rsid w:val="001F5155"/>
    <w:rsid w:val="001F549B"/>
    <w:rsid w:val="001F5882"/>
    <w:rsid w:val="001F5C13"/>
    <w:rsid w:val="001F6082"/>
    <w:rsid w:val="001F6F81"/>
    <w:rsid w:val="001F7252"/>
    <w:rsid w:val="00200925"/>
    <w:rsid w:val="002014D0"/>
    <w:rsid w:val="00201DB8"/>
    <w:rsid w:val="00202955"/>
    <w:rsid w:val="00203516"/>
    <w:rsid w:val="00205423"/>
    <w:rsid w:val="002057F8"/>
    <w:rsid w:val="00205D75"/>
    <w:rsid w:val="0020629D"/>
    <w:rsid w:val="00206521"/>
    <w:rsid w:val="00206AD3"/>
    <w:rsid w:val="00207575"/>
    <w:rsid w:val="00207C1D"/>
    <w:rsid w:val="00210DD6"/>
    <w:rsid w:val="00211571"/>
    <w:rsid w:val="00211E6E"/>
    <w:rsid w:val="00212EFE"/>
    <w:rsid w:val="00213036"/>
    <w:rsid w:val="00213582"/>
    <w:rsid w:val="002142A9"/>
    <w:rsid w:val="002146CC"/>
    <w:rsid w:val="00215684"/>
    <w:rsid w:val="0021577F"/>
    <w:rsid w:val="00215D13"/>
    <w:rsid w:val="00215EF9"/>
    <w:rsid w:val="002164C1"/>
    <w:rsid w:val="00216C70"/>
    <w:rsid w:val="002173DB"/>
    <w:rsid w:val="0021787F"/>
    <w:rsid w:val="00217CB1"/>
    <w:rsid w:val="00217E1A"/>
    <w:rsid w:val="002204EA"/>
    <w:rsid w:val="00220F03"/>
    <w:rsid w:val="00222068"/>
    <w:rsid w:val="0022218D"/>
    <w:rsid w:val="002221D2"/>
    <w:rsid w:val="00223882"/>
    <w:rsid w:val="00223EC9"/>
    <w:rsid w:val="00224EC7"/>
    <w:rsid w:val="00225424"/>
    <w:rsid w:val="002259FB"/>
    <w:rsid w:val="00226729"/>
    <w:rsid w:val="00226731"/>
    <w:rsid w:val="00227237"/>
    <w:rsid w:val="00230078"/>
    <w:rsid w:val="0023064C"/>
    <w:rsid w:val="00230851"/>
    <w:rsid w:val="0023200E"/>
    <w:rsid w:val="00232476"/>
    <w:rsid w:val="00232827"/>
    <w:rsid w:val="00232E7B"/>
    <w:rsid w:val="00233F0B"/>
    <w:rsid w:val="00233F58"/>
    <w:rsid w:val="002343E5"/>
    <w:rsid w:val="002348F4"/>
    <w:rsid w:val="00241057"/>
    <w:rsid w:val="0024117C"/>
    <w:rsid w:val="00241516"/>
    <w:rsid w:val="0024240B"/>
    <w:rsid w:val="00242815"/>
    <w:rsid w:val="002429E1"/>
    <w:rsid w:val="00242AD3"/>
    <w:rsid w:val="00243F54"/>
    <w:rsid w:val="0024449B"/>
    <w:rsid w:val="00244E70"/>
    <w:rsid w:val="0024589D"/>
    <w:rsid w:val="00245FFF"/>
    <w:rsid w:val="002460D2"/>
    <w:rsid w:val="00246598"/>
    <w:rsid w:val="00247D3F"/>
    <w:rsid w:val="00250D67"/>
    <w:rsid w:val="00251315"/>
    <w:rsid w:val="00252610"/>
    <w:rsid w:val="002526C0"/>
    <w:rsid w:val="00252ED7"/>
    <w:rsid w:val="00253092"/>
    <w:rsid w:val="00253F9F"/>
    <w:rsid w:val="00254055"/>
    <w:rsid w:val="00254A9E"/>
    <w:rsid w:val="00254BDB"/>
    <w:rsid w:val="00254E92"/>
    <w:rsid w:val="00255102"/>
    <w:rsid w:val="0025722D"/>
    <w:rsid w:val="0025729D"/>
    <w:rsid w:val="002579E6"/>
    <w:rsid w:val="002600CD"/>
    <w:rsid w:val="0026014A"/>
    <w:rsid w:val="00260AAD"/>
    <w:rsid w:val="0026164D"/>
    <w:rsid w:val="00261C43"/>
    <w:rsid w:val="002620A0"/>
    <w:rsid w:val="002620D8"/>
    <w:rsid w:val="00262DC8"/>
    <w:rsid w:val="00262ED7"/>
    <w:rsid w:val="00263204"/>
    <w:rsid w:val="002655BE"/>
    <w:rsid w:val="00265CEA"/>
    <w:rsid w:val="00266619"/>
    <w:rsid w:val="00267228"/>
    <w:rsid w:val="0027004B"/>
    <w:rsid w:val="00270A20"/>
    <w:rsid w:val="00270D62"/>
    <w:rsid w:val="0027163B"/>
    <w:rsid w:val="00271E6C"/>
    <w:rsid w:val="00272BB0"/>
    <w:rsid w:val="002737B1"/>
    <w:rsid w:val="002738BE"/>
    <w:rsid w:val="00274082"/>
    <w:rsid w:val="00274FE4"/>
    <w:rsid w:val="0027536A"/>
    <w:rsid w:val="0027546B"/>
    <w:rsid w:val="002763FE"/>
    <w:rsid w:val="002766F3"/>
    <w:rsid w:val="00276B8C"/>
    <w:rsid w:val="00277536"/>
    <w:rsid w:val="002776E9"/>
    <w:rsid w:val="00277D56"/>
    <w:rsid w:val="00277E32"/>
    <w:rsid w:val="002808A9"/>
    <w:rsid w:val="00280A61"/>
    <w:rsid w:val="00280F0E"/>
    <w:rsid w:val="002811CE"/>
    <w:rsid w:val="002816B4"/>
    <w:rsid w:val="002816BB"/>
    <w:rsid w:val="00282254"/>
    <w:rsid w:val="00283238"/>
    <w:rsid w:val="00284A4E"/>
    <w:rsid w:val="00284CC9"/>
    <w:rsid w:val="00285149"/>
    <w:rsid w:val="0028552A"/>
    <w:rsid w:val="00285916"/>
    <w:rsid w:val="00285A2A"/>
    <w:rsid w:val="00285E6D"/>
    <w:rsid w:val="00285F96"/>
    <w:rsid w:val="00287441"/>
    <w:rsid w:val="00287F5C"/>
    <w:rsid w:val="00290005"/>
    <w:rsid w:val="002900B9"/>
    <w:rsid w:val="00290C38"/>
    <w:rsid w:val="002910E1"/>
    <w:rsid w:val="00293148"/>
    <w:rsid w:val="002933F7"/>
    <w:rsid w:val="00294A38"/>
    <w:rsid w:val="00294D2B"/>
    <w:rsid w:val="0029537D"/>
    <w:rsid w:val="00295C38"/>
    <w:rsid w:val="002963DF"/>
    <w:rsid w:val="002A0601"/>
    <w:rsid w:val="002A08E3"/>
    <w:rsid w:val="002A0D77"/>
    <w:rsid w:val="002A1284"/>
    <w:rsid w:val="002A1582"/>
    <w:rsid w:val="002A1DA0"/>
    <w:rsid w:val="002A26B3"/>
    <w:rsid w:val="002A302A"/>
    <w:rsid w:val="002A3A4F"/>
    <w:rsid w:val="002A3B3C"/>
    <w:rsid w:val="002A5526"/>
    <w:rsid w:val="002A5CD2"/>
    <w:rsid w:val="002A69FA"/>
    <w:rsid w:val="002A7245"/>
    <w:rsid w:val="002A7EF2"/>
    <w:rsid w:val="002A7F92"/>
    <w:rsid w:val="002B07A2"/>
    <w:rsid w:val="002B0A6B"/>
    <w:rsid w:val="002B0B1C"/>
    <w:rsid w:val="002B116A"/>
    <w:rsid w:val="002B1913"/>
    <w:rsid w:val="002B2108"/>
    <w:rsid w:val="002B271C"/>
    <w:rsid w:val="002B2CC0"/>
    <w:rsid w:val="002B2DF5"/>
    <w:rsid w:val="002B494B"/>
    <w:rsid w:val="002B4D11"/>
    <w:rsid w:val="002B5329"/>
    <w:rsid w:val="002B5DA9"/>
    <w:rsid w:val="002B61A6"/>
    <w:rsid w:val="002B662E"/>
    <w:rsid w:val="002B685A"/>
    <w:rsid w:val="002B6E6E"/>
    <w:rsid w:val="002B77CE"/>
    <w:rsid w:val="002B7CA5"/>
    <w:rsid w:val="002B7E28"/>
    <w:rsid w:val="002C0B43"/>
    <w:rsid w:val="002C138B"/>
    <w:rsid w:val="002C16ED"/>
    <w:rsid w:val="002C1F3B"/>
    <w:rsid w:val="002C2130"/>
    <w:rsid w:val="002C2172"/>
    <w:rsid w:val="002C394E"/>
    <w:rsid w:val="002C4AF4"/>
    <w:rsid w:val="002C4B28"/>
    <w:rsid w:val="002C4E50"/>
    <w:rsid w:val="002C5421"/>
    <w:rsid w:val="002C6940"/>
    <w:rsid w:val="002C6AD4"/>
    <w:rsid w:val="002C6FA1"/>
    <w:rsid w:val="002C797B"/>
    <w:rsid w:val="002C7B4D"/>
    <w:rsid w:val="002D096A"/>
    <w:rsid w:val="002D10BB"/>
    <w:rsid w:val="002D14AC"/>
    <w:rsid w:val="002D16D7"/>
    <w:rsid w:val="002D24D3"/>
    <w:rsid w:val="002D3122"/>
    <w:rsid w:val="002D391C"/>
    <w:rsid w:val="002D3A03"/>
    <w:rsid w:val="002D3D70"/>
    <w:rsid w:val="002D419A"/>
    <w:rsid w:val="002D4240"/>
    <w:rsid w:val="002D5646"/>
    <w:rsid w:val="002D5F8D"/>
    <w:rsid w:val="002D6720"/>
    <w:rsid w:val="002D6C6E"/>
    <w:rsid w:val="002D7B29"/>
    <w:rsid w:val="002E0073"/>
    <w:rsid w:val="002E0102"/>
    <w:rsid w:val="002E042D"/>
    <w:rsid w:val="002E0494"/>
    <w:rsid w:val="002E0C33"/>
    <w:rsid w:val="002E0DD5"/>
    <w:rsid w:val="002E1777"/>
    <w:rsid w:val="002E398C"/>
    <w:rsid w:val="002E3F50"/>
    <w:rsid w:val="002E44D7"/>
    <w:rsid w:val="002E478C"/>
    <w:rsid w:val="002E5CC7"/>
    <w:rsid w:val="002E5D7E"/>
    <w:rsid w:val="002E6320"/>
    <w:rsid w:val="002E64B8"/>
    <w:rsid w:val="002E7298"/>
    <w:rsid w:val="002E74EF"/>
    <w:rsid w:val="002E7D98"/>
    <w:rsid w:val="002E7F5C"/>
    <w:rsid w:val="002F1230"/>
    <w:rsid w:val="002F1D92"/>
    <w:rsid w:val="002F1FBE"/>
    <w:rsid w:val="002F2912"/>
    <w:rsid w:val="002F351F"/>
    <w:rsid w:val="002F4221"/>
    <w:rsid w:val="002F5DAB"/>
    <w:rsid w:val="002F73F8"/>
    <w:rsid w:val="00300316"/>
    <w:rsid w:val="003003C9"/>
    <w:rsid w:val="003019C6"/>
    <w:rsid w:val="00301AD9"/>
    <w:rsid w:val="0030452E"/>
    <w:rsid w:val="0030479D"/>
    <w:rsid w:val="00304A0D"/>
    <w:rsid w:val="00304E05"/>
    <w:rsid w:val="00305047"/>
    <w:rsid w:val="0030524E"/>
    <w:rsid w:val="00305587"/>
    <w:rsid w:val="003055F5"/>
    <w:rsid w:val="003066E8"/>
    <w:rsid w:val="003076D3"/>
    <w:rsid w:val="0030774C"/>
    <w:rsid w:val="00307AF1"/>
    <w:rsid w:val="00307F6C"/>
    <w:rsid w:val="0031056F"/>
    <w:rsid w:val="00310876"/>
    <w:rsid w:val="00310E36"/>
    <w:rsid w:val="00310F16"/>
    <w:rsid w:val="0031146F"/>
    <w:rsid w:val="00311517"/>
    <w:rsid w:val="003129C4"/>
    <w:rsid w:val="00312CB7"/>
    <w:rsid w:val="00312E3E"/>
    <w:rsid w:val="00313787"/>
    <w:rsid w:val="00313FCB"/>
    <w:rsid w:val="003140A9"/>
    <w:rsid w:val="00314436"/>
    <w:rsid w:val="003145C2"/>
    <w:rsid w:val="00315170"/>
    <w:rsid w:val="003152C4"/>
    <w:rsid w:val="0031581E"/>
    <w:rsid w:val="0031772E"/>
    <w:rsid w:val="00317B44"/>
    <w:rsid w:val="00317E4E"/>
    <w:rsid w:val="00317F60"/>
    <w:rsid w:val="00322740"/>
    <w:rsid w:val="003227E4"/>
    <w:rsid w:val="00322D15"/>
    <w:rsid w:val="00323B07"/>
    <w:rsid w:val="00323BFD"/>
    <w:rsid w:val="00323E25"/>
    <w:rsid w:val="003248A6"/>
    <w:rsid w:val="003258DB"/>
    <w:rsid w:val="00326B23"/>
    <w:rsid w:val="00326C45"/>
    <w:rsid w:val="00327879"/>
    <w:rsid w:val="00327F83"/>
    <w:rsid w:val="00330BF9"/>
    <w:rsid w:val="0033284B"/>
    <w:rsid w:val="0033293F"/>
    <w:rsid w:val="00332B53"/>
    <w:rsid w:val="00333750"/>
    <w:rsid w:val="00335062"/>
    <w:rsid w:val="003350A7"/>
    <w:rsid w:val="003351FD"/>
    <w:rsid w:val="00335309"/>
    <w:rsid w:val="00335A33"/>
    <w:rsid w:val="00335CC8"/>
    <w:rsid w:val="00335DE2"/>
    <w:rsid w:val="00335EB5"/>
    <w:rsid w:val="00336946"/>
    <w:rsid w:val="00336D27"/>
    <w:rsid w:val="00337720"/>
    <w:rsid w:val="00337836"/>
    <w:rsid w:val="0034051E"/>
    <w:rsid w:val="0034139B"/>
    <w:rsid w:val="00341419"/>
    <w:rsid w:val="003416B3"/>
    <w:rsid w:val="003421EC"/>
    <w:rsid w:val="00342752"/>
    <w:rsid w:val="00342F4D"/>
    <w:rsid w:val="0034303D"/>
    <w:rsid w:val="00343184"/>
    <w:rsid w:val="00343B24"/>
    <w:rsid w:val="0034409D"/>
    <w:rsid w:val="003460AD"/>
    <w:rsid w:val="003460BB"/>
    <w:rsid w:val="0034627F"/>
    <w:rsid w:val="00346AFD"/>
    <w:rsid w:val="00347D91"/>
    <w:rsid w:val="00347E16"/>
    <w:rsid w:val="0035012A"/>
    <w:rsid w:val="003508C7"/>
    <w:rsid w:val="00350AAD"/>
    <w:rsid w:val="00353241"/>
    <w:rsid w:val="0035372C"/>
    <w:rsid w:val="0035379D"/>
    <w:rsid w:val="00353C88"/>
    <w:rsid w:val="003541A0"/>
    <w:rsid w:val="00354465"/>
    <w:rsid w:val="0035466D"/>
    <w:rsid w:val="00356534"/>
    <w:rsid w:val="00356887"/>
    <w:rsid w:val="0035734B"/>
    <w:rsid w:val="00357805"/>
    <w:rsid w:val="00357D95"/>
    <w:rsid w:val="003611A8"/>
    <w:rsid w:val="00361581"/>
    <w:rsid w:val="00361934"/>
    <w:rsid w:val="003625B5"/>
    <w:rsid w:val="0036407F"/>
    <w:rsid w:val="0036413D"/>
    <w:rsid w:val="0036424A"/>
    <w:rsid w:val="00364A38"/>
    <w:rsid w:val="00364C4B"/>
    <w:rsid w:val="003657E0"/>
    <w:rsid w:val="00365CA1"/>
    <w:rsid w:val="00367449"/>
    <w:rsid w:val="0036772C"/>
    <w:rsid w:val="00367F0A"/>
    <w:rsid w:val="00370653"/>
    <w:rsid w:val="00370998"/>
    <w:rsid w:val="00371450"/>
    <w:rsid w:val="0037177A"/>
    <w:rsid w:val="00371CF5"/>
    <w:rsid w:val="003722EA"/>
    <w:rsid w:val="003723E0"/>
    <w:rsid w:val="00372468"/>
    <w:rsid w:val="003734D7"/>
    <w:rsid w:val="00374AC6"/>
    <w:rsid w:val="003752E5"/>
    <w:rsid w:val="00375982"/>
    <w:rsid w:val="003759C5"/>
    <w:rsid w:val="00377555"/>
    <w:rsid w:val="00380064"/>
    <w:rsid w:val="003802FD"/>
    <w:rsid w:val="00382621"/>
    <w:rsid w:val="00382978"/>
    <w:rsid w:val="003830F3"/>
    <w:rsid w:val="00383169"/>
    <w:rsid w:val="00383BC8"/>
    <w:rsid w:val="00384C6F"/>
    <w:rsid w:val="00385693"/>
    <w:rsid w:val="003859C6"/>
    <w:rsid w:val="00386003"/>
    <w:rsid w:val="00386890"/>
    <w:rsid w:val="00386D75"/>
    <w:rsid w:val="00387A26"/>
    <w:rsid w:val="00387E3F"/>
    <w:rsid w:val="00387FE9"/>
    <w:rsid w:val="003912B9"/>
    <w:rsid w:val="00391E38"/>
    <w:rsid w:val="00391FCB"/>
    <w:rsid w:val="00392409"/>
    <w:rsid w:val="00392F82"/>
    <w:rsid w:val="003931C7"/>
    <w:rsid w:val="00393CCB"/>
    <w:rsid w:val="00394901"/>
    <w:rsid w:val="00394F62"/>
    <w:rsid w:val="003954D1"/>
    <w:rsid w:val="003962BC"/>
    <w:rsid w:val="00396CC8"/>
    <w:rsid w:val="003A0462"/>
    <w:rsid w:val="003A0B0C"/>
    <w:rsid w:val="003A15D1"/>
    <w:rsid w:val="003A2235"/>
    <w:rsid w:val="003A2C7F"/>
    <w:rsid w:val="003A344E"/>
    <w:rsid w:val="003A462A"/>
    <w:rsid w:val="003A497D"/>
    <w:rsid w:val="003A4A90"/>
    <w:rsid w:val="003A57DC"/>
    <w:rsid w:val="003A59E5"/>
    <w:rsid w:val="003A6EC2"/>
    <w:rsid w:val="003A740F"/>
    <w:rsid w:val="003A7490"/>
    <w:rsid w:val="003B0204"/>
    <w:rsid w:val="003B0B18"/>
    <w:rsid w:val="003B13AA"/>
    <w:rsid w:val="003B13CB"/>
    <w:rsid w:val="003B155D"/>
    <w:rsid w:val="003B338B"/>
    <w:rsid w:val="003B3E79"/>
    <w:rsid w:val="003B3F41"/>
    <w:rsid w:val="003B44EF"/>
    <w:rsid w:val="003B494C"/>
    <w:rsid w:val="003B5B09"/>
    <w:rsid w:val="003B638E"/>
    <w:rsid w:val="003B6EFF"/>
    <w:rsid w:val="003B711B"/>
    <w:rsid w:val="003B7212"/>
    <w:rsid w:val="003C08EE"/>
    <w:rsid w:val="003C1410"/>
    <w:rsid w:val="003C14BF"/>
    <w:rsid w:val="003C15FA"/>
    <w:rsid w:val="003C1D0F"/>
    <w:rsid w:val="003C324F"/>
    <w:rsid w:val="003C3287"/>
    <w:rsid w:val="003C3631"/>
    <w:rsid w:val="003C3963"/>
    <w:rsid w:val="003C4087"/>
    <w:rsid w:val="003C445F"/>
    <w:rsid w:val="003C46F4"/>
    <w:rsid w:val="003C491D"/>
    <w:rsid w:val="003C4F07"/>
    <w:rsid w:val="003C645D"/>
    <w:rsid w:val="003C7359"/>
    <w:rsid w:val="003C7705"/>
    <w:rsid w:val="003C7984"/>
    <w:rsid w:val="003D1472"/>
    <w:rsid w:val="003D2270"/>
    <w:rsid w:val="003D2687"/>
    <w:rsid w:val="003D287B"/>
    <w:rsid w:val="003D2E32"/>
    <w:rsid w:val="003D33BB"/>
    <w:rsid w:val="003D33C2"/>
    <w:rsid w:val="003D3784"/>
    <w:rsid w:val="003D39BA"/>
    <w:rsid w:val="003D4D6C"/>
    <w:rsid w:val="003D5DE9"/>
    <w:rsid w:val="003D6274"/>
    <w:rsid w:val="003D62A9"/>
    <w:rsid w:val="003D75C8"/>
    <w:rsid w:val="003D7A03"/>
    <w:rsid w:val="003D7ADA"/>
    <w:rsid w:val="003D7F89"/>
    <w:rsid w:val="003E033C"/>
    <w:rsid w:val="003E0CE3"/>
    <w:rsid w:val="003E138D"/>
    <w:rsid w:val="003E1889"/>
    <w:rsid w:val="003E249E"/>
    <w:rsid w:val="003E3823"/>
    <w:rsid w:val="003E3DF0"/>
    <w:rsid w:val="003E6173"/>
    <w:rsid w:val="003E6847"/>
    <w:rsid w:val="003E7A92"/>
    <w:rsid w:val="003E7CFB"/>
    <w:rsid w:val="003F1EC1"/>
    <w:rsid w:val="003F2173"/>
    <w:rsid w:val="003F2929"/>
    <w:rsid w:val="003F2BD7"/>
    <w:rsid w:val="003F2E36"/>
    <w:rsid w:val="003F3A70"/>
    <w:rsid w:val="003F4F57"/>
    <w:rsid w:val="003F4FCF"/>
    <w:rsid w:val="003F5C6E"/>
    <w:rsid w:val="003F64EE"/>
    <w:rsid w:val="003F66D4"/>
    <w:rsid w:val="003F6818"/>
    <w:rsid w:val="003F7727"/>
    <w:rsid w:val="003F7819"/>
    <w:rsid w:val="004012AB"/>
    <w:rsid w:val="00401526"/>
    <w:rsid w:val="00401890"/>
    <w:rsid w:val="0040220D"/>
    <w:rsid w:val="004032F3"/>
    <w:rsid w:val="004034ED"/>
    <w:rsid w:val="004038E9"/>
    <w:rsid w:val="004044D0"/>
    <w:rsid w:val="00404731"/>
    <w:rsid w:val="00405D2A"/>
    <w:rsid w:val="004062CB"/>
    <w:rsid w:val="004063BD"/>
    <w:rsid w:val="00406795"/>
    <w:rsid w:val="00407381"/>
    <w:rsid w:val="004078EB"/>
    <w:rsid w:val="00407DE7"/>
    <w:rsid w:val="004105A7"/>
    <w:rsid w:val="00411385"/>
    <w:rsid w:val="00411E5D"/>
    <w:rsid w:val="00412917"/>
    <w:rsid w:val="00413225"/>
    <w:rsid w:val="00413604"/>
    <w:rsid w:val="00414174"/>
    <w:rsid w:val="004143F2"/>
    <w:rsid w:val="00414550"/>
    <w:rsid w:val="00415123"/>
    <w:rsid w:val="00415727"/>
    <w:rsid w:val="00416452"/>
    <w:rsid w:val="00417DA5"/>
    <w:rsid w:val="00420614"/>
    <w:rsid w:val="004211C5"/>
    <w:rsid w:val="00421669"/>
    <w:rsid w:val="004220F5"/>
    <w:rsid w:val="004225E2"/>
    <w:rsid w:val="00423D3B"/>
    <w:rsid w:val="00423E20"/>
    <w:rsid w:val="0042450C"/>
    <w:rsid w:val="00424D47"/>
    <w:rsid w:val="004262D3"/>
    <w:rsid w:val="00426836"/>
    <w:rsid w:val="00426DBA"/>
    <w:rsid w:val="00427687"/>
    <w:rsid w:val="00427927"/>
    <w:rsid w:val="0043065B"/>
    <w:rsid w:val="00430B85"/>
    <w:rsid w:val="00431A51"/>
    <w:rsid w:val="00431BD6"/>
    <w:rsid w:val="00432C3B"/>
    <w:rsid w:val="00433243"/>
    <w:rsid w:val="004334FF"/>
    <w:rsid w:val="00433665"/>
    <w:rsid w:val="00433ECB"/>
    <w:rsid w:val="004340BC"/>
    <w:rsid w:val="0043463D"/>
    <w:rsid w:val="00434D2A"/>
    <w:rsid w:val="0043575F"/>
    <w:rsid w:val="004365DE"/>
    <w:rsid w:val="004369BE"/>
    <w:rsid w:val="00436DAA"/>
    <w:rsid w:val="00436FEE"/>
    <w:rsid w:val="004402B1"/>
    <w:rsid w:val="004403F5"/>
    <w:rsid w:val="00440858"/>
    <w:rsid w:val="00440A97"/>
    <w:rsid w:val="00441813"/>
    <w:rsid w:val="00441CA6"/>
    <w:rsid w:val="0044269A"/>
    <w:rsid w:val="0044279D"/>
    <w:rsid w:val="004433BA"/>
    <w:rsid w:val="00444668"/>
    <w:rsid w:val="004457B2"/>
    <w:rsid w:val="00445C16"/>
    <w:rsid w:val="00445C4A"/>
    <w:rsid w:val="004468D5"/>
    <w:rsid w:val="00446B95"/>
    <w:rsid w:val="00447318"/>
    <w:rsid w:val="0045020D"/>
    <w:rsid w:val="00450321"/>
    <w:rsid w:val="00450583"/>
    <w:rsid w:val="004510B8"/>
    <w:rsid w:val="0045116D"/>
    <w:rsid w:val="00451320"/>
    <w:rsid w:val="004525E7"/>
    <w:rsid w:val="00453D1B"/>
    <w:rsid w:val="004546C2"/>
    <w:rsid w:val="00454EF7"/>
    <w:rsid w:val="00454F13"/>
    <w:rsid w:val="004551D8"/>
    <w:rsid w:val="00456357"/>
    <w:rsid w:val="00456CA0"/>
    <w:rsid w:val="00457AB9"/>
    <w:rsid w:val="00457BD1"/>
    <w:rsid w:val="00457D55"/>
    <w:rsid w:val="004602C0"/>
    <w:rsid w:val="00461648"/>
    <w:rsid w:val="00461730"/>
    <w:rsid w:val="004622B2"/>
    <w:rsid w:val="0046351F"/>
    <w:rsid w:val="00464B5E"/>
    <w:rsid w:val="00465E45"/>
    <w:rsid w:val="00466832"/>
    <w:rsid w:val="00467243"/>
    <w:rsid w:val="004674A2"/>
    <w:rsid w:val="00467A73"/>
    <w:rsid w:val="0047053E"/>
    <w:rsid w:val="004709FD"/>
    <w:rsid w:val="00470C51"/>
    <w:rsid w:val="00470EF6"/>
    <w:rsid w:val="00471BBF"/>
    <w:rsid w:val="00471F61"/>
    <w:rsid w:val="004725C8"/>
    <w:rsid w:val="00472F9D"/>
    <w:rsid w:val="00473124"/>
    <w:rsid w:val="0047337C"/>
    <w:rsid w:val="00473ADD"/>
    <w:rsid w:val="00474620"/>
    <w:rsid w:val="00474E1B"/>
    <w:rsid w:val="00474EB5"/>
    <w:rsid w:val="00474FBC"/>
    <w:rsid w:val="004750B4"/>
    <w:rsid w:val="004755F8"/>
    <w:rsid w:val="00477DFE"/>
    <w:rsid w:val="00480696"/>
    <w:rsid w:val="0048201A"/>
    <w:rsid w:val="0048265F"/>
    <w:rsid w:val="00482AF5"/>
    <w:rsid w:val="00483A82"/>
    <w:rsid w:val="00483E20"/>
    <w:rsid w:val="00484662"/>
    <w:rsid w:val="00484E90"/>
    <w:rsid w:val="00486234"/>
    <w:rsid w:val="0048652E"/>
    <w:rsid w:val="0048705D"/>
    <w:rsid w:val="00487672"/>
    <w:rsid w:val="004877F5"/>
    <w:rsid w:val="00487ABC"/>
    <w:rsid w:val="00487D24"/>
    <w:rsid w:val="00487F21"/>
    <w:rsid w:val="00487F2D"/>
    <w:rsid w:val="00490984"/>
    <w:rsid w:val="00491701"/>
    <w:rsid w:val="004926F0"/>
    <w:rsid w:val="00494451"/>
    <w:rsid w:val="00495A1B"/>
    <w:rsid w:val="00496C9D"/>
    <w:rsid w:val="00496F14"/>
    <w:rsid w:val="00497A84"/>
    <w:rsid w:val="004A0401"/>
    <w:rsid w:val="004A0864"/>
    <w:rsid w:val="004A0AFA"/>
    <w:rsid w:val="004A0FBA"/>
    <w:rsid w:val="004A1C8A"/>
    <w:rsid w:val="004A24FE"/>
    <w:rsid w:val="004A26B5"/>
    <w:rsid w:val="004A2EAA"/>
    <w:rsid w:val="004A4187"/>
    <w:rsid w:val="004A5107"/>
    <w:rsid w:val="004A7081"/>
    <w:rsid w:val="004A7277"/>
    <w:rsid w:val="004A72BA"/>
    <w:rsid w:val="004A7598"/>
    <w:rsid w:val="004B0410"/>
    <w:rsid w:val="004B1037"/>
    <w:rsid w:val="004B112D"/>
    <w:rsid w:val="004B167F"/>
    <w:rsid w:val="004B2D85"/>
    <w:rsid w:val="004B3268"/>
    <w:rsid w:val="004B4176"/>
    <w:rsid w:val="004B46CC"/>
    <w:rsid w:val="004B5063"/>
    <w:rsid w:val="004B5691"/>
    <w:rsid w:val="004B6035"/>
    <w:rsid w:val="004B62B9"/>
    <w:rsid w:val="004B6CF1"/>
    <w:rsid w:val="004B712D"/>
    <w:rsid w:val="004B7880"/>
    <w:rsid w:val="004C0BD4"/>
    <w:rsid w:val="004C0D1F"/>
    <w:rsid w:val="004C177E"/>
    <w:rsid w:val="004C17C9"/>
    <w:rsid w:val="004C2017"/>
    <w:rsid w:val="004C212A"/>
    <w:rsid w:val="004C42C9"/>
    <w:rsid w:val="004C4D02"/>
    <w:rsid w:val="004C5142"/>
    <w:rsid w:val="004C5534"/>
    <w:rsid w:val="004C637C"/>
    <w:rsid w:val="004C6518"/>
    <w:rsid w:val="004C6F3D"/>
    <w:rsid w:val="004C771F"/>
    <w:rsid w:val="004C7837"/>
    <w:rsid w:val="004C788C"/>
    <w:rsid w:val="004D01AC"/>
    <w:rsid w:val="004D049B"/>
    <w:rsid w:val="004D04D0"/>
    <w:rsid w:val="004D0739"/>
    <w:rsid w:val="004D09F1"/>
    <w:rsid w:val="004D0FF4"/>
    <w:rsid w:val="004D15F3"/>
    <w:rsid w:val="004D1C5F"/>
    <w:rsid w:val="004D43F3"/>
    <w:rsid w:val="004D5B99"/>
    <w:rsid w:val="004D6794"/>
    <w:rsid w:val="004D6987"/>
    <w:rsid w:val="004D7159"/>
    <w:rsid w:val="004D78C6"/>
    <w:rsid w:val="004E1398"/>
    <w:rsid w:val="004E1D53"/>
    <w:rsid w:val="004E26B6"/>
    <w:rsid w:val="004E2761"/>
    <w:rsid w:val="004E3E65"/>
    <w:rsid w:val="004E5341"/>
    <w:rsid w:val="004E5B14"/>
    <w:rsid w:val="004E5E90"/>
    <w:rsid w:val="004E606F"/>
    <w:rsid w:val="004E6FF5"/>
    <w:rsid w:val="004E7B3B"/>
    <w:rsid w:val="004F2D66"/>
    <w:rsid w:val="004F2ED6"/>
    <w:rsid w:val="004F2FE3"/>
    <w:rsid w:val="004F3B47"/>
    <w:rsid w:val="004F47D2"/>
    <w:rsid w:val="004F5AD1"/>
    <w:rsid w:val="004F5B8E"/>
    <w:rsid w:val="004F5ED8"/>
    <w:rsid w:val="004F6CA8"/>
    <w:rsid w:val="004F7E3F"/>
    <w:rsid w:val="005001AB"/>
    <w:rsid w:val="0050044D"/>
    <w:rsid w:val="00500972"/>
    <w:rsid w:val="00500D15"/>
    <w:rsid w:val="00500DD5"/>
    <w:rsid w:val="00500E72"/>
    <w:rsid w:val="0050100E"/>
    <w:rsid w:val="005023BA"/>
    <w:rsid w:val="00502782"/>
    <w:rsid w:val="00502819"/>
    <w:rsid w:val="00503504"/>
    <w:rsid w:val="005035BB"/>
    <w:rsid w:val="00503FC9"/>
    <w:rsid w:val="0050437A"/>
    <w:rsid w:val="005048B5"/>
    <w:rsid w:val="005048D8"/>
    <w:rsid w:val="00504E2D"/>
    <w:rsid w:val="0050570B"/>
    <w:rsid w:val="00505F16"/>
    <w:rsid w:val="00506B94"/>
    <w:rsid w:val="0050764D"/>
    <w:rsid w:val="00507747"/>
    <w:rsid w:val="00507B24"/>
    <w:rsid w:val="005100AB"/>
    <w:rsid w:val="0051039C"/>
    <w:rsid w:val="0051073B"/>
    <w:rsid w:val="00511799"/>
    <w:rsid w:val="005132CB"/>
    <w:rsid w:val="00513555"/>
    <w:rsid w:val="00513617"/>
    <w:rsid w:val="005137DF"/>
    <w:rsid w:val="00513A21"/>
    <w:rsid w:val="00514762"/>
    <w:rsid w:val="00514AD6"/>
    <w:rsid w:val="00514DA9"/>
    <w:rsid w:val="0051560C"/>
    <w:rsid w:val="0051621A"/>
    <w:rsid w:val="00516C1E"/>
    <w:rsid w:val="00516DC4"/>
    <w:rsid w:val="0051711B"/>
    <w:rsid w:val="005179A5"/>
    <w:rsid w:val="00517B74"/>
    <w:rsid w:val="00517CBA"/>
    <w:rsid w:val="00520331"/>
    <w:rsid w:val="005209D4"/>
    <w:rsid w:val="005219E7"/>
    <w:rsid w:val="00521F04"/>
    <w:rsid w:val="00522CC2"/>
    <w:rsid w:val="00522DC4"/>
    <w:rsid w:val="005242A6"/>
    <w:rsid w:val="005245CE"/>
    <w:rsid w:val="00524908"/>
    <w:rsid w:val="00524D25"/>
    <w:rsid w:val="005252F4"/>
    <w:rsid w:val="00525BA9"/>
    <w:rsid w:val="00526D15"/>
    <w:rsid w:val="00527104"/>
    <w:rsid w:val="00527ACF"/>
    <w:rsid w:val="00527E7C"/>
    <w:rsid w:val="00530C03"/>
    <w:rsid w:val="00531AB7"/>
    <w:rsid w:val="005321D7"/>
    <w:rsid w:val="005325FC"/>
    <w:rsid w:val="005326BF"/>
    <w:rsid w:val="00533A43"/>
    <w:rsid w:val="00534271"/>
    <w:rsid w:val="005344C1"/>
    <w:rsid w:val="00534534"/>
    <w:rsid w:val="00534D56"/>
    <w:rsid w:val="005363DC"/>
    <w:rsid w:val="00537478"/>
    <w:rsid w:val="0053760C"/>
    <w:rsid w:val="005377A2"/>
    <w:rsid w:val="005379E7"/>
    <w:rsid w:val="00537A44"/>
    <w:rsid w:val="00537CC0"/>
    <w:rsid w:val="00537E05"/>
    <w:rsid w:val="00537E75"/>
    <w:rsid w:val="00540B2B"/>
    <w:rsid w:val="00541B4E"/>
    <w:rsid w:val="005421D8"/>
    <w:rsid w:val="00542337"/>
    <w:rsid w:val="005436F0"/>
    <w:rsid w:val="00543DDA"/>
    <w:rsid w:val="0054402F"/>
    <w:rsid w:val="00544819"/>
    <w:rsid w:val="00545259"/>
    <w:rsid w:val="0054590C"/>
    <w:rsid w:val="005459CC"/>
    <w:rsid w:val="00545B6D"/>
    <w:rsid w:val="00546BEB"/>
    <w:rsid w:val="005475CB"/>
    <w:rsid w:val="0054764D"/>
    <w:rsid w:val="00550A61"/>
    <w:rsid w:val="00550B95"/>
    <w:rsid w:val="00550C94"/>
    <w:rsid w:val="0055134B"/>
    <w:rsid w:val="00552422"/>
    <w:rsid w:val="00552BD0"/>
    <w:rsid w:val="00552F3C"/>
    <w:rsid w:val="00553052"/>
    <w:rsid w:val="005532BC"/>
    <w:rsid w:val="005539A3"/>
    <w:rsid w:val="00553F16"/>
    <w:rsid w:val="005541BB"/>
    <w:rsid w:val="00555E80"/>
    <w:rsid w:val="00556C3C"/>
    <w:rsid w:val="00556E12"/>
    <w:rsid w:val="0055752C"/>
    <w:rsid w:val="005578ED"/>
    <w:rsid w:val="00560597"/>
    <w:rsid w:val="00560F7D"/>
    <w:rsid w:val="00561192"/>
    <w:rsid w:val="005613A8"/>
    <w:rsid w:val="0056240D"/>
    <w:rsid w:val="0056287A"/>
    <w:rsid w:val="00563154"/>
    <w:rsid w:val="005634A9"/>
    <w:rsid w:val="005644D9"/>
    <w:rsid w:val="00564625"/>
    <w:rsid w:val="00564F96"/>
    <w:rsid w:val="005659B3"/>
    <w:rsid w:val="00565A3B"/>
    <w:rsid w:val="005661C8"/>
    <w:rsid w:val="0056635B"/>
    <w:rsid w:val="005669B4"/>
    <w:rsid w:val="005677F6"/>
    <w:rsid w:val="00567C1B"/>
    <w:rsid w:val="005701D9"/>
    <w:rsid w:val="005702C7"/>
    <w:rsid w:val="00570F9B"/>
    <w:rsid w:val="00571649"/>
    <w:rsid w:val="00571A4C"/>
    <w:rsid w:val="00571F0B"/>
    <w:rsid w:val="005730BB"/>
    <w:rsid w:val="00575397"/>
    <w:rsid w:val="00575BA8"/>
    <w:rsid w:val="00577226"/>
    <w:rsid w:val="00577DD8"/>
    <w:rsid w:val="005800B6"/>
    <w:rsid w:val="0058035C"/>
    <w:rsid w:val="0058045C"/>
    <w:rsid w:val="00580A92"/>
    <w:rsid w:val="00581C55"/>
    <w:rsid w:val="00582A4E"/>
    <w:rsid w:val="00582E5D"/>
    <w:rsid w:val="005838D5"/>
    <w:rsid w:val="005842A3"/>
    <w:rsid w:val="0058496F"/>
    <w:rsid w:val="005859B6"/>
    <w:rsid w:val="005860BE"/>
    <w:rsid w:val="00586554"/>
    <w:rsid w:val="00586590"/>
    <w:rsid w:val="00586DF9"/>
    <w:rsid w:val="00586ED2"/>
    <w:rsid w:val="00587736"/>
    <w:rsid w:val="00587A74"/>
    <w:rsid w:val="00590BA5"/>
    <w:rsid w:val="00590E22"/>
    <w:rsid w:val="00590E9F"/>
    <w:rsid w:val="0059106B"/>
    <w:rsid w:val="005913F7"/>
    <w:rsid w:val="00591E37"/>
    <w:rsid w:val="005922E3"/>
    <w:rsid w:val="005925A4"/>
    <w:rsid w:val="005930A5"/>
    <w:rsid w:val="0059322C"/>
    <w:rsid w:val="0059324F"/>
    <w:rsid w:val="0059327F"/>
    <w:rsid w:val="0059361C"/>
    <w:rsid w:val="005940B9"/>
    <w:rsid w:val="005953C9"/>
    <w:rsid w:val="00595485"/>
    <w:rsid w:val="005958C0"/>
    <w:rsid w:val="00595E01"/>
    <w:rsid w:val="0059615A"/>
    <w:rsid w:val="00597573"/>
    <w:rsid w:val="005975B6"/>
    <w:rsid w:val="00597653"/>
    <w:rsid w:val="005A08CE"/>
    <w:rsid w:val="005A09DE"/>
    <w:rsid w:val="005A2092"/>
    <w:rsid w:val="005A2715"/>
    <w:rsid w:val="005A393E"/>
    <w:rsid w:val="005A3C17"/>
    <w:rsid w:val="005A3FF4"/>
    <w:rsid w:val="005A427F"/>
    <w:rsid w:val="005A4909"/>
    <w:rsid w:val="005A56E9"/>
    <w:rsid w:val="005A5C02"/>
    <w:rsid w:val="005A5EA7"/>
    <w:rsid w:val="005A6FF1"/>
    <w:rsid w:val="005A74E5"/>
    <w:rsid w:val="005B0F05"/>
    <w:rsid w:val="005B12D2"/>
    <w:rsid w:val="005B1A02"/>
    <w:rsid w:val="005B1B77"/>
    <w:rsid w:val="005B215E"/>
    <w:rsid w:val="005B253C"/>
    <w:rsid w:val="005B2B9A"/>
    <w:rsid w:val="005B34E4"/>
    <w:rsid w:val="005B3687"/>
    <w:rsid w:val="005B3855"/>
    <w:rsid w:val="005B3DBD"/>
    <w:rsid w:val="005B575B"/>
    <w:rsid w:val="005B5C4E"/>
    <w:rsid w:val="005B601F"/>
    <w:rsid w:val="005B6093"/>
    <w:rsid w:val="005B6137"/>
    <w:rsid w:val="005B6DDE"/>
    <w:rsid w:val="005B71D4"/>
    <w:rsid w:val="005B760D"/>
    <w:rsid w:val="005B7881"/>
    <w:rsid w:val="005C03C9"/>
    <w:rsid w:val="005C05AF"/>
    <w:rsid w:val="005C11D1"/>
    <w:rsid w:val="005C1F0C"/>
    <w:rsid w:val="005C2246"/>
    <w:rsid w:val="005C36F2"/>
    <w:rsid w:val="005C3822"/>
    <w:rsid w:val="005C3882"/>
    <w:rsid w:val="005C39C6"/>
    <w:rsid w:val="005C435D"/>
    <w:rsid w:val="005C46A6"/>
    <w:rsid w:val="005C5275"/>
    <w:rsid w:val="005C5A5A"/>
    <w:rsid w:val="005C5BA7"/>
    <w:rsid w:val="005C61AA"/>
    <w:rsid w:val="005C7C59"/>
    <w:rsid w:val="005D01FD"/>
    <w:rsid w:val="005D0DD2"/>
    <w:rsid w:val="005D272F"/>
    <w:rsid w:val="005D31FB"/>
    <w:rsid w:val="005D46F3"/>
    <w:rsid w:val="005D4A67"/>
    <w:rsid w:val="005D5951"/>
    <w:rsid w:val="005D5C0D"/>
    <w:rsid w:val="005D6398"/>
    <w:rsid w:val="005D6538"/>
    <w:rsid w:val="005D6781"/>
    <w:rsid w:val="005D7EB5"/>
    <w:rsid w:val="005E0083"/>
    <w:rsid w:val="005E097C"/>
    <w:rsid w:val="005E0B4F"/>
    <w:rsid w:val="005E11D8"/>
    <w:rsid w:val="005E211F"/>
    <w:rsid w:val="005E296D"/>
    <w:rsid w:val="005E338E"/>
    <w:rsid w:val="005E38D2"/>
    <w:rsid w:val="005E3D8D"/>
    <w:rsid w:val="005E4157"/>
    <w:rsid w:val="005E4767"/>
    <w:rsid w:val="005E4BDC"/>
    <w:rsid w:val="005E56D4"/>
    <w:rsid w:val="005E5E5E"/>
    <w:rsid w:val="005F01C6"/>
    <w:rsid w:val="005F1242"/>
    <w:rsid w:val="005F1A8F"/>
    <w:rsid w:val="005F42B5"/>
    <w:rsid w:val="005F4EFD"/>
    <w:rsid w:val="005F54B3"/>
    <w:rsid w:val="005F6301"/>
    <w:rsid w:val="005F67A6"/>
    <w:rsid w:val="005F771D"/>
    <w:rsid w:val="005F7C5E"/>
    <w:rsid w:val="00600DAC"/>
    <w:rsid w:val="00601888"/>
    <w:rsid w:val="00601B4E"/>
    <w:rsid w:val="00602385"/>
    <w:rsid w:val="00602B2F"/>
    <w:rsid w:val="00603466"/>
    <w:rsid w:val="006036DF"/>
    <w:rsid w:val="00603C91"/>
    <w:rsid w:val="00603F2E"/>
    <w:rsid w:val="00604340"/>
    <w:rsid w:val="00605231"/>
    <w:rsid w:val="006052FE"/>
    <w:rsid w:val="006053C3"/>
    <w:rsid w:val="006056BE"/>
    <w:rsid w:val="00605E52"/>
    <w:rsid w:val="006068A7"/>
    <w:rsid w:val="00607737"/>
    <w:rsid w:val="006078DF"/>
    <w:rsid w:val="00610D3E"/>
    <w:rsid w:val="006117DB"/>
    <w:rsid w:val="0061184F"/>
    <w:rsid w:val="00612621"/>
    <w:rsid w:val="00613FEE"/>
    <w:rsid w:val="00614AE6"/>
    <w:rsid w:val="0061582E"/>
    <w:rsid w:val="00615842"/>
    <w:rsid w:val="00615DC4"/>
    <w:rsid w:val="00616186"/>
    <w:rsid w:val="00616C77"/>
    <w:rsid w:val="00616C84"/>
    <w:rsid w:val="00616EF1"/>
    <w:rsid w:val="006171C4"/>
    <w:rsid w:val="00617ECA"/>
    <w:rsid w:val="006204D3"/>
    <w:rsid w:val="006208AD"/>
    <w:rsid w:val="00620FB9"/>
    <w:rsid w:val="00621BE2"/>
    <w:rsid w:val="00621D4A"/>
    <w:rsid w:val="0062200A"/>
    <w:rsid w:val="00622492"/>
    <w:rsid w:val="00622AB3"/>
    <w:rsid w:val="00622BF0"/>
    <w:rsid w:val="006232E0"/>
    <w:rsid w:val="00623D4E"/>
    <w:rsid w:val="006240F9"/>
    <w:rsid w:val="006254B8"/>
    <w:rsid w:val="00625A07"/>
    <w:rsid w:val="00625CAA"/>
    <w:rsid w:val="006271A6"/>
    <w:rsid w:val="0062733E"/>
    <w:rsid w:val="006278E0"/>
    <w:rsid w:val="00627D99"/>
    <w:rsid w:val="00627E13"/>
    <w:rsid w:val="006302E7"/>
    <w:rsid w:val="00630806"/>
    <w:rsid w:val="00630BF3"/>
    <w:rsid w:val="00630C81"/>
    <w:rsid w:val="00630EC6"/>
    <w:rsid w:val="00631609"/>
    <w:rsid w:val="00631C34"/>
    <w:rsid w:val="00631C7C"/>
    <w:rsid w:val="006335BD"/>
    <w:rsid w:val="00633635"/>
    <w:rsid w:val="00633E9F"/>
    <w:rsid w:val="006340EB"/>
    <w:rsid w:val="00634D80"/>
    <w:rsid w:val="00635B54"/>
    <w:rsid w:val="006363DA"/>
    <w:rsid w:val="006370DF"/>
    <w:rsid w:val="006373B6"/>
    <w:rsid w:val="006373D4"/>
    <w:rsid w:val="00637D4A"/>
    <w:rsid w:val="0064051C"/>
    <w:rsid w:val="00640AF4"/>
    <w:rsid w:val="00640B52"/>
    <w:rsid w:val="00641012"/>
    <w:rsid w:val="00641A42"/>
    <w:rsid w:val="00641C07"/>
    <w:rsid w:val="00642A63"/>
    <w:rsid w:val="00642EE2"/>
    <w:rsid w:val="00644456"/>
    <w:rsid w:val="00644618"/>
    <w:rsid w:val="006448B3"/>
    <w:rsid w:val="00644C87"/>
    <w:rsid w:val="00645110"/>
    <w:rsid w:val="006458A5"/>
    <w:rsid w:val="00645F82"/>
    <w:rsid w:val="00646591"/>
    <w:rsid w:val="00646B59"/>
    <w:rsid w:val="0064700B"/>
    <w:rsid w:val="00647710"/>
    <w:rsid w:val="00650859"/>
    <w:rsid w:val="00651E1E"/>
    <w:rsid w:val="006521AF"/>
    <w:rsid w:val="006526C7"/>
    <w:rsid w:val="0065319A"/>
    <w:rsid w:val="006532A5"/>
    <w:rsid w:val="00653766"/>
    <w:rsid w:val="00654BBA"/>
    <w:rsid w:val="00655EB1"/>
    <w:rsid w:val="00656BC5"/>
    <w:rsid w:val="00656E3F"/>
    <w:rsid w:val="00657947"/>
    <w:rsid w:val="00657C43"/>
    <w:rsid w:val="00657D2C"/>
    <w:rsid w:val="00660114"/>
    <w:rsid w:val="00661321"/>
    <w:rsid w:val="00661724"/>
    <w:rsid w:val="00662128"/>
    <w:rsid w:val="006624AB"/>
    <w:rsid w:val="00663445"/>
    <w:rsid w:val="0066411C"/>
    <w:rsid w:val="0066428C"/>
    <w:rsid w:val="0066479F"/>
    <w:rsid w:val="00664C25"/>
    <w:rsid w:val="00664C40"/>
    <w:rsid w:val="006658E2"/>
    <w:rsid w:val="00665E6E"/>
    <w:rsid w:val="0066627A"/>
    <w:rsid w:val="00666C9C"/>
    <w:rsid w:val="00666D8F"/>
    <w:rsid w:val="00667629"/>
    <w:rsid w:val="00670F20"/>
    <w:rsid w:val="00671751"/>
    <w:rsid w:val="00671BA3"/>
    <w:rsid w:val="00671D5B"/>
    <w:rsid w:val="00672068"/>
    <w:rsid w:val="00673E6A"/>
    <w:rsid w:val="006749B7"/>
    <w:rsid w:val="00674A77"/>
    <w:rsid w:val="00675066"/>
    <w:rsid w:val="00675526"/>
    <w:rsid w:val="006757ED"/>
    <w:rsid w:val="00675ABC"/>
    <w:rsid w:val="00676B40"/>
    <w:rsid w:val="00676C45"/>
    <w:rsid w:val="006775E4"/>
    <w:rsid w:val="00680261"/>
    <w:rsid w:val="00680A94"/>
    <w:rsid w:val="00681370"/>
    <w:rsid w:val="00681557"/>
    <w:rsid w:val="00681AE8"/>
    <w:rsid w:val="00681DD0"/>
    <w:rsid w:val="006825B7"/>
    <w:rsid w:val="00682759"/>
    <w:rsid w:val="00682C1E"/>
    <w:rsid w:val="00682CBF"/>
    <w:rsid w:val="00683E61"/>
    <w:rsid w:val="00684B76"/>
    <w:rsid w:val="00684E9A"/>
    <w:rsid w:val="006852AB"/>
    <w:rsid w:val="0068576F"/>
    <w:rsid w:val="00686312"/>
    <w:rsid w:val="0068644C"/>
    <w:rsid w:val="006871F3"/>
    <w:rsid w:val="0068732E"/>
    <w:rsid w:val="0068769F"/>
    <w:rsid w:val="00687708"/>
    <w:rsid w:val="00687A88"/>
    <w:rsid w:val="00687E0C"/>
    <w:rsid w:val="00687F75"/>
    <w:rsid w:val="006903AA"/>
    <w:rsid w:val="00692202"/>
    <w:rsid w:val="006926C7"/>
    <w:rsid w:val="00692C8C"/>
    <w:rsid w:val="00692EE5"/>
    <w:rsid w:val="006934CD"/>
    <w:rsid w:val="00694389"/>
    <w:rsid w:val="00694428"/>
    <w:rsid w:val="006944EE"/>
    <w:rsid w:val="00695762"/>
    <w:rsid w:val="00695953"/>
    <w:rsid w:val="00696B79"/>
    <w:rsid w:val="00696FD2"/>
    <w:rsid w:val="00697264"/>
    <w:rsid w:val="00697B1B"/>
    <w:rsid w:val="00697D81"/>
    <w:rsid w:val="006A004D"/>
    <w:rsid w:val="006A0182"/>
    <w:rsid w:val="006A0A3C"/>
    <w:rsid w:val="006A1342"/>
    <w:rsid w:val="006A1428"/>
    <w:rsid w:val="006A29D2"/>
    <w:rsid w:val="006A3BF5"/>
    <w:rsid w:val="006A3DB0"/>
    <w:rsid w:val="006A40FC"/>
    <w:rsid w:val="006A4536"/>
    <w:rsid w:val="006A4DB7"/>
    <w:rsid w:val="006A53C6"/>
    <w:rsid w:val="006A5D8E"/>
    <w:rsid w:val="006A5E03"/>
    <w:rsid w:val="006A5FB8"/>
    <w:rsid w:val="006A6F5F"/>
    <w:rsid w:val="006B14DF"/>
    <w:rsid w:val="006B31BD"/>
    <w:rsid w:val="006B33B7"/>
    <w:rsid w:val="006B4829"/>
    <w:rsid w:val="006B4A9E"/>
    <w:rsid w:val="006B4D3A"/>
    <w:rsid w:val="006B5023"/>
    <w:rsid w:val="006B5112"/>
    <w:rsid w:val="006B5153"/>
    <w:rsid w:val="006B54E9"/>
    <w:rsid w:val="006B5A2B"/>
    <w:rsid w:val="006B5A75"/>
    <w:rsid w:val="006B5FE5"/>
    <w:rsid w:val="006B6508"/>
    <w:rsid w:val="006B7D79"/>
    <w:rsid w:val="006C0294"/>
    <w:rsid w:val="006C0383"/>
    <w:rsid w:val="006C0663"/>
    <w:rsid w:val="006C1167"/>
    <w:rsid w:val="006C248C"/>
    <w:rsid w:val="006C2A39"/>
    <w:rsid w:val="006C2B3F"/>
    <w:rsid w:val="006C2D41"/>
    <w:rsid w:val="006C40DC"/>
    <w:rsid w:val="006C4450"/>
    <w:rsid w:val="006C5185"/>
    <w:rsid w:val="006C533E"/>
    <w:rsid w:val="006C5F15"/>
    <w:rsid w:val="006C67AD"/>
    <w:rsid w:val="006C68CA"/>
    <w:rsid w:val="006C6F74"/>
    <w:rsid w:val="006C75C0"/>
    <w:rsid w:val="006C775A"/>
    <w:rsid w:val="006C7A79"/>
    <w:rsid w:val="006D0D56"/>
    <w:rsid w:val="006D2F7C"/>
    <w:rsid w:val="006D3E45"/>
    <w:rsid w:val="006D44EC"/>
    <w:rsid w:val="006D495C"/>
    <w:rsid w:val="006D4A02"/>
    <w:rsid w:val="006D4C1B"/>
    <w:rsid w:val="006D4FDE"/>
    <w:rsid w:val="006D5907"/>
    <w:rsid w:val="006D78D1"/>
    <w:rsid w:val="006E028D"/>
    <w:rsid w:val="006E075E"/>
    <w:rsid w:val="006E0C4F"/>
    <w:rsid w:val="006E3606"/>
    <w:rsid w:val="006E39C0"/>
    <w:rsid w:val="006E3AD3"/>
    <w:rsid w:val="006E3B42"/>
    <w:rsid w:val="006E3E07"/>
    <w:rsid w:val="006E3F39"/>
    <w:rsid w:val="006E46DB"/>
    <w:rsid w:val="006E49F4"/>
    <w:rsid w:val="006E4FA2"/>
    <w:rsid w:val="006E5742"/>
    <w:rsid w:val="006E6D8F"/>
    <w:rsid w:val="006E7ACA"/>
    <w:rsid w:val="006F0B6E"/>
    <w:rsid w:val="006F14E5"/>
    <w:rsid w:val="006F1F13"/>
    <w:rsid w:val="006F2CC3"/>
    <w:rsid w:val="006F3B34"/>
    <w:rsid w:val="006F3F97"/>
    <w:rsid w:val="006F45D0"/>
    <w:rsid w:val="006F4BD8"/>
    <w:rsid w:val="006F4D80"/>
    <w:rsid w:val="006F5942"/>
    <w:rsid w:val="006F7170"/>
    <w:rsid w:val="006F7271"/>
    <w:rsid w:val="007001B3"/>
    <w:rsid w:val="007003B4"/>
    <w:rsid w:val="007005CD"/>
    <w:rsid w:val="0070149B"/>
    <w:rsid w:val="007014C6"/>
    <w:rsid w:val="00701D5F"/>
    <w:rsid w:val="00703B3F"/>
    <w:rsid w:val="00703C96"/>
    <w:rsid w:val="00705DB6"/>
    <w:rsid w:val="00706C8F"/>
    <w:rsid w:val="00706FD4"/>
    <w:rsid w:val="007071B5"/>
    <w:rsid w:val="007073E9"/>
    <w:rsid w:val="00707F4A"/>
    <w:rsid w:val="0071016E"/>
    <w:rsid w:val="00710B93"/>
    <w:rsid w:val="00710C06"/>
    <w:rsid w:val="00710C57"/>
    <w:rsid w:val="0071203B"/>
    <w:rsid w:val="00712186"/>
    <w:rsid w:val="00712808"/>
    <w:rsid w:val="00712A30"/>
    <w:rsid w:val="007130A1"/>
    <w:rsid w:val="00713927"/>
    <w:rsid w:val="00713A11"/>
    <w:rsid w:val="00713FDD"/>
    <w:rsid w:val="007140A5"/>
    <w:rsid w:val="00714597"/>
    <w:rsid w:val="007147FA"/>
    <w:rsid w:val="0071550D"/>
    <w:rsid w:val="00717AED"/>
    <w:rsid w:val="00717F69"/>
    <w:rsid w:val="00721AB9"/>
    <w:rsid w:val="00721B35"/>
    <w:rsid w:val="007225E4"/>
    <w:rsid w:val="00722F38"/>
    <w:rsid w:val="0072393E"/>
    <w:rsid w:val="00723AEF"/>
    <w:rsid w:val="00723F9E"/>
    <w:rsid w:val="007248D4"/>
    <w:rsid w:val="00725DF8"/>
    <w:rsid w:val="0072600C"/>
    <w:rsid w:val="00726CF2"/>
    <w:rsid w:val="00726DD6"/>
    <w:rsid w:val="0072758C"/>
    <w:rsid w:val="00727B12"/>
    <w:rsid w:val="00727B46"/>
    <w:rsid w:val="0073106B"/>
    <w:rsid w:val="007312B9"/>
    <w:rsid w:val="00731E7F"/>
    <w:rsid w:val="007320A7"/>
    <w:rsid w:val="007323D1"/>
    <w:rsid w:val="00732721"/>
    <w:rsid w:val="0073295B"/>
    <w:rsid w:val="00732D40"/>
    <w:rsid w:val="00734119"/>
    <w:rsid w:val="0073434C"/>
    <w:rsid w:val="00734999"/>
    <w:rsid w:val="00734B60"/>
    <w:rsid w:val="0073559C"/>
    <w:rsid w:val="007357BD"/>
    <w:rsid w:val="00735DE6"/>
    <w:rsid w:val="00736043"/>
    <w:rsid w:val="0073676D"/>
    <w:rsid w:val="00737279"/>
    <w:rsid w:val="007416E6"/>
    <w:rsid w:val="0074178F"/>
    <w:rsid w:val="00741B04"/>
    <w:rsid w:val="00741DD8"/>
    <w:rsid w:val="007425CE"/>
    <w:rsid w:val="00742AB7"/>
    <w:rsid w:val="00744C35"/>
    <w:rsid w:val="007450C5"/>
    <w:rsid w:val="007459C4"/>
    <w:rsid w:val="00746885"/>
    <w:rsid w:val="00747B35"/>
    <w:rsid w:val="0075022D"/>
    <w:rsid w:val="00751087"/>
    <w:rsid w:val="007517BA"/>
    <w:rsid w:val="00751A3E"/>
    <w:rsid w:val="00753A0B"/>
    <w:rsid w:val="0075440E"/>
    <w:rsid w:val="00754D3A"/>
    <w:rsid w:val="00756769"/>
    <w:rsid w:val="0075715C"/>
    <w:rsid w:val="0075751A"/>
    <w:rsid w:val="007577CC"/>
    <w:rsid w:val="00757D79"/>
    <w:rsid w:val="0076036C"/>
    <w:rsid w:val="007606DC"/>
    <w:rsid w:val="00760C36"/>
    <w:rsid w:val="00760EB7"/>
    <w:rsid w:val="00761C27"/>
    <w:rsid w:val="00762C3F"/>
    <w:rsid w:val="007632BB"/>
    <w:rsid w:val="007634B3"/>
    <w:rsid w:val="0076385E"/>
    <w:rsid w:val="00763A4F"/>
    <w:rsid w:val="00763CD7"/>
    <w:rsid w:val="00763DF2"/>
    <w:rsid w:val="0076410C"/>
    <w:rsid w:val="0076432B"/>
    <w:rsid w:val="007655B0"/>
    <w:rsid w:val="0076632F"/>
    <w:rsid w:val="00766985"/>
    <w:rsid w:val="00766CED"/>
    <w:rsid w:val="00766EC8"/>
    <w:rsid w:val="00767FA8"/>
    <w:rsid w:val="00770BFA"/>
    <w:rsid w:val="00770CA0"/>
    <w:rsid w:val="00770CE2"/>
    <w:rsid w:val="00770F4D"/>
    <w:rsid w:val="0077132E"/>
    <w:rsid w:val="00771343"/>
    <w:rsid w:val="00771471"/>
    <w:rsid w:val="00771C7C"/>
    <w:rsid w:val="007720F2"/>
    <w:rsid w:val="007749EC"/>
    <w:rsid w:val="00774AE5"/>
    <w:rsid w:val="007750C0"/>
    <w:rsid w:val="00776463"/>
    <w:rsid w:val="0077668E"/>
    <w:rsid w:val="007766C2"/>
    <w:rsid w:val="0077686D"/>
    <w:rsid w:val="00776BFC"/>
    <w:rsid w:val="0077720A"/>
    <w:rsid w:val="007776E7"/>
    <w:rsid w:val="00777807"/>
    <w:rsid w:val="00780E7D"/>
    <w:rsid w:val="0078158D"/>
    <w:rsid w:val="00781C6B"/>
    <w:rsid w:val="00781DEF"/>
    <w:rsid w:val="00783092"/>
    <w:rsid w:val="00783137"/>
    <w:rsid w:val="0078409B"/>
    <w:rsid w:val="007842EA"/>
    <w:rsid w:val="00784376"/>
    <w:rsid w:val="00784CCE"/>
    <w:rsid w:val="00785305"/>
    <w:rsid w:val="00785458"/>
    <w:rsid w:val="00787272"/>
    <w:rsid w:val="00787D91"/>
    <w:rsid w:val="0079086A"/>
    <w:rsid w:val="00790FDA"/>
    <w:rsid w:val="007922DB"/>
    <w:rsid w:val="00792947"/>
    <w:rsid w:val="00792C9F"/>
    <w:rsid w:val="00792FD2"/>
    <w:rsid w:val="00793550"/>
    <w:rsid w:val="00793A88"/>
    <w:rsid w:val="00795241"/>
    <w:rsid w:val="0079573F"/>
    <w:rsid w:val="0079783A"/>
    <w:rsid w:val="00797882"/>
    <w:rsid w:val="007A0248"/>
    <w:rsid w:val="007A02A5"/>
    <w:rsid w:val="007A0C98"/>
    <w:rsid w:val="007A0FAB"/>
    <w:rsid w:val="007A1270"/>
    <w:rsid w:val="007A21BA"/>
    <w:rsid w:val="007A3D6E"/>
    <w:rsid w:val="007A41C9"/>
    <w:rsid w:val="007A44E0"/>
    <w:rsid w:val="007A4E21"/>
    <w:rsid w:val="007A4F0A"/>
    <w:rsid w:val="007A565F"/>
    <w:rsid w:val="007A7815"/>
    <w:rsid w:val="007B17F2"/>
    <w:rsid w:val="007B1B2A"/>
    <w:rsid w:val="007B2193"/>
    <w:rsid w:val="007B29F1"/>
    <w:rsid w:val="007B2A69"/>
    <w:rsid w:val="007B32E9"/>
    <w:rsid w:val="007B3AFC"/>
    <w:rsid w:val="007B53B6"/>
    <w:rsid w:val="007B5F72"/>
    <w:rsid w:val="007B65CA"/>
    <w:rsid w:val="007B73D7"/>
    <w:rsid w:val="007B7410"/>
    <w:rsid w:val="007B7F08"/>
    <w:rsid w:val="007C05F8"/>
    <w:rsid w:val="007C0A69"/>
    <w:rsid w:val="007C13A9"/>
    <w:rsid w:val="007C1704"/>
    <w:rsid w:val="007C3367"/>
    <w:rsid w:val="007C39B5"/>
    <w:rsid w:val="007C3DAA"/>
    <w:rsid w:val="007C3F05"/>
    <w:rsid w:val="007C40E9"/>
    <w:rsid w:val="007C4469"/>
    <w:rsid w:val="007C6927"/>
    <w:rsid w:val="007C6B8F"/>
    <w:rsid w:val="007C7A66"/>
    <w:rsid w:val="007C7DCD"/>
    <w:rsid w:val="007D0955"/>
    <w:rsid w:val="007D0D34"/>
    <w:rsid w:val="007D1DB2"/>
    <w:rsid w:val="007D20E4"/>
    <w:rsid w:val="007D2722"/>
    <w:rsid w:val="007D2801"/>
    <w:rsid w:val="007D2C4B"/>
    <w:rsid w:val="007D2DCF"/>
    <w:rsid w:val="007D368B"/>
    <w:rsid w:val="007D470D"/>
    <w:rsid w:val="007D4B6B"/>
    <w:rsid w:val="007D5394"/>
    <w:rsid w:val="007D5B25"/>
    <w:rsid w:val="007D6011"/>
    <w:rsid w:val="007D6838"/>
    <w:rsid w:val="007D7068"/>
    <w:rsid w:val="007D718B"/>
    <w:rsid w:val="007E02CB"/>
    <w:rsid w:val="007E1221"/>
    <w:rsid w:val="007E2BDC"/>
    <w:rsid w:val="007E3294"/>
    <w:rsid w:val="007E376F"/>
    <w:rsid w:val="007E48DB"/>
    <w:rsid w:val="007E4C19"/>
    <w:rsid w:val="007E4EAD"/>
    <w:rsid w:val="007E5E12"/>
    <w:rsid w:val="007E65E8"/>
    <w:rsid w:val="007E670B"/>
    <w:rsid w:val="007E696E"/>
    <w:rsid w:val="007E69C2"/>
    <w:rsid w:val="007E71EA"/>
    <w:rsid w:val="007E733E"/>
    <w:rsid w:val="007E7589"/>
    <w:rsid w:val="007F0293"/>
    <w:rsid w:val="007F0BFA"/>
    <w:rsid w:val="007F130B"/>
    <w:rsid w:val="007F1811"/>
    <w:rsid w:val="007F1B94"/>
    <w:rsid w:val="007F2BB6"/>
    <w:rsid w:val="007F2DD1"/>
    <w:rsid w:val="007F340B"/>
    <w:rsid w:val="007F34BF"/>
    <w:rsid w:val="007F4B0E"/>
    <w:rsid w:val="007F4E18"/>
    <w:rsid w:val="007F591B"/>
    <w:rsid w:val="007F612B"/>
    <w:rsid w:val="007F7E24"/>
    <w:rsid w:val="008007B6"/>
    <w:rsid w:val="00800B77"/>
    <w:rsid w:val="00800CF2"/>
    <w:rsid w:val="00801028"/>
    <w:rsid w:val="008023A0"/>
    <w:rsid w:val="00802CE9"/>
    <w:rsid w:val="00802EE8"/>
    <w:rsid w:val="0080368D"/>
    <w:rsid w:val="00804135"/>
    <w:rsid w:val="008041F0"/>
    <w:rsid w:val="00804927"/>
    <w:rsid w:val="008049FC"/>
    <w:rsid w:val="0080594D"/>
    <w:rsid w:val="00805BC1"/>
    <w:rsid w:val="00807A69"/>
    <w:rsid w:val="00807C02"/>
    <w:rsid w:val="00807F6A"/>
    <w:rsid w:val="00810708"/>
    <w:rsid w:val="008118C2"/>
    <w:rsid w:val="008119EF"/>
    <w:rsid w:val="00812312"/>
    <w:rsid w:val="008126E1"/>
    <w:rsid w:val="00812C4B"/>
    <w:rsid w:val="00812D01"/>
    <w:rsid w:val="00812FB9"/>
    <w:rsid w:val="00813A43"/>
    <w:rsid w:val="00813E5E"/>
    <w:rsid w:val="008141E9"/>
    <w:rsid w:val="00814254"/>
    <w:rsid w:val="00814786"/>
    <w:rsid w:val="00814B01"/>
    <w:rsid w:val="00814D31"/>
    <w:rsid w:val="00815AC4"/>
    <w:rsid w:val="00816174"/>
    <w:rsid w:val="00816302"/>
    <w:rsid w:val="0081720E"/>
    <w:rsid w:val="0081774C"/>
    <w:rsid w:val="008178D3"/>
    <w:rsid w:val="008179C4"/>
    <w:rsid w:val="00817AF0"/>
    <w:rsid w:val="00821250"/>
    <w:rsid w:val="008216FC"/>
    <w:rsid w:val="00821BE8"/>
    <w:rsid w:val="00821EBF"/>
    <w:rsid w:val="008227D7"/>
    <w:rsid w:val="00824235"/>
    <w:rsid w:val="0082445B"/>
    <w:rsid w:val="00824F4C"/>
    <w:rsid w:val="00825477"/>
    <w:rsid w:val="0082590F"/>
    <w:rsid w:val="0082643B"/>
    <w:rsid w:val="00826F49"/>
    <w:rsid w:val="008270B5"/>
    <w:rsid w:val="0082774B"/>
    <w:rsid w:val="008278C6"/>
    <w:rsid w:val="00827C88"/>
    <w:rsid w:val="008301C6"/>
    <w:rsid w:val="00830258"/>
    <w:rsid w:val="008316CC"/>
    <w:rsid w:val="00831AED"/>
    <w:rsid w:val="00831C7F"/>
    <w:rsid w:val="00831E23"/>
    <w:rsid w:val="008348CB"/>
    <w:rsid w:val="00835384"/>
    <w:rsid w:val="00835BB5"/>
    <w:rsid w:val="00835D31"/>
    <w:rsid w:val="00835FD0"/>
    <w:rsid w:val="00836489"/>
    <w:rsid w:val="00836924"/>
    <w:rsid w:val="00836E81"/>
    <w:rsid w:val="00836F75"/>
    <w:rsid w:val="00837421"/>
    <w:rsid w:val="0083776B"/>
    <w:rsid w:val="00837A69"/>
    <w:rsid w:val="00837E7E"/>
    <w:rsid w:val="0084069F"/>
    <w:rsid w:val="00840CD2"/>
    <w:rsid w:val="00840FFE"/>
    <w:rsid w:val="00841DAC"/>
    <w:rsid w:val="00842737"/>
    <w:rsid w:val="00842F87"/>
    <w:rsid w:val="0084316E"/>
    <w:rsid w:val="00844981"/>
    <w:rsid w:val="00844D13"/>
    <w:rsid w:val="00844F9F"/>
    <w:rsid w:val="00845723"/>
    <w:rsid w:val="008464B1"/>
    <w:rsid w:val="0084732B"/>
    <w:rsid w:val="00847EE0"/>
    <w:rsid w:val="00851224"/>
    <w:rsid w:val="0085134E"/>
    <w:rsid w:val="00851539"/>
    <w:rsid w:val="00852779"/>
    <w:rsid w:val="00852A25"/>
    <w:rsid w:val="00852CBD"/>
    <w:rsid w:val="00853408"/>
    <w:rsid w:val="00853492"/>
    <w:rsid w:val="00853CCB"/>
    <w:rsid w:val="00853F80"/>
    <w:rsid w:val="00854529"/>
    <w:rsid w:val="0085462D"/>
    <w:rsid w:val="00854EE5"/>
    <w:rsid w:val="00854EFE"/>
    <w:rsid w:val="008565F3"/>
    <w:rsid w:val="00856D49"/>
    <w:rsid w:val="00857275"/>
    <w:rsid w:val="00857C1A"/>
    <w:rsid w:val="00857E77"/>
    <w:rsid w:val="00857EFD"/>
    <w:rsid w:val="0086032E"/>
    <w:rsid w:val="0086033C"/>
    <w:rsid w:val="00860AC3"/>
    <w:rsid w:val="00860D44"/>
    <w:rsid w:val="008622BC"/>
    <w:rsid w:val="00862A4E"/>
    <w:rsid w:val="00862B66"/>
    <w:rsid w:val="00863248"/>
    <w:rsid w:val="00863873"/>
    <w:rsid w:val="00863A0B"/>
    <w:rsid w:val="00863E59"/>
    <w:rsid w:val="00863EF6"/>
    <w:rsid w:val="00863FDD"/>
    <w:rsid w:val="00865548"/>
    <w:rsid w:val="00865E75"/>
    <w:rsid w:val="008667D3"/>
    <w:rsid w:val="00866F4D"/>
    <w:rsid w:val="00867049"/>
    <w:rsid w:val="00867B11"/>
    <w:rsid w:val="0087069B"/>
    <w:rsid w:val="00871536"/>
    <w:rsid w:val="00871C31"/>
    <w:rsid w:val="00871CBF"/>
    <w:rsid w:val="00872084"/>
    <w:rsid w:val="00872629"/>
    <w:rsid w:val="00872A41"/>
    <w:rsid w:val="008730D3"/>
    <w:rsid w:val="0087310F"/>
    <w:rsid w:val="00873534"/>
    <w:rsid w:val="008742B7"/>
    <w:rsid w:val="0087452F"/>
    <w:rsid w:val="00874BB3"/>
    <w:rsid w:val="00875300"/>
    <w:rsid w:val="008755C7"/>
    <w:rsid w:val="00875964"/>
    <w:rsid w:val="00876460"/>
    <w:rsid w:val="00876606"/>
    <w:rsid w:val="00876D01"/>
    <w:rsid w:val="00877EBD"/>
    <w:rsid w:val="0088044E"/>
    <w:rsid w:val="00882025"/>
    <w:rsid w:val="0088302E"/>
    <w:rsid w:val="0088379F"/>
    <w:rsid w:val="008845D0"/>
    <w:rsid w:val="00884756"/>
    <w:rsid w:val="008855C5"/>
    <w:rsid w:val="00885E50"/>
    <w:rsid w:val="00885F5D"/>
    <w:rsid w:val="00886A06"/>
    <w:rsid w:val="00886A36"/>
    <w:rsid w:val="008875B0"/>
    <w:rsid w:val="00887653"/>
    <w:rsid w:val="0089004E"/>
    <w:rsid w:val="00890966"/>
    <w:rsid w:val="008912B1"/>
    <w:rsid w:val="00892B4C"/>
    <w:rsid w:val="00893459"/>
    <w:rsid w:val="00893ACD"/>
    <w:rsid w:val="00895632"/>
    <w:rsid w:val="0089571B"/>
    <w:rsid w:val="008960E4"/>
    <w:rsid w:val="00896AB9"/>
    <w:rsid w:val="00897265"/>
    <w:rsid w:val="008A0708"/>
    <w:rsid w:val="008A0BB7"/>
    <w:rsid w:val="008A20D7"/>
    <w:rsid w:val="008A253A"/>
    <w:rsid w:val="008A3F55"/>
    <w:rsid w:val="008A5687"/>
    <w:rsid w:val="008A5F90"/>
    <w:rsid w:val="008A6801"/>
    <w:rsid w:val="008A7B89"/>
    <w:rsid w:val="008B01B2"/>
    <w:rsid w:val="008B041A"/>
    <w:rsid w:val="008B05C1"/>
    <w:rsid w:val="008B1739"/>
    <w:rsid w:val="008B1B30"/>
    <w:rsid w:val="008B1C89"/>
    <w:rsid w:val="008B21D7"/>
    <w:rsid w:val="008B23A9"/>
    <w:rsid w:val="008B277C"/>
    <w:rsid w:val="008B3276"/>
    <w:rsid w:val="008B369E"/>
    <w:rsid w:val="008B36A2"/>
    <w:rsid w:val="008B3804"/>
    <w:rsid w:val="008B385D"/>
    <w:rsid w:val="008B3C2F"/>
    <w:rsid w:val="008B3E92"/>
    <w:rsid w:val="008B5619"/>
    <w:rsid w:val="008B5BF5"/>
    <w:rsid w:val="008B5C44"/>
    <w:rsid w:val="008B6E2F"/>
    <w:rsid w:val="008B74AA"/>
    <w:rsid w:val="008B765A"/>
    <w:rsid w:val="008C14B7"/>
    <w:rsid w:val="008C16C0"/>
    <w:rsid w:val="008C16F4"/>
    <w:rsid w:val="008C2487"/>
    <w:rsid w:val="008C2A11"/>
    <w:rsid w:val="008C3119"/>
    <w:rsid w:val="008C44B0"/>
    <w:rsid w:val="008C459F"/>
    <w:rsid w:val="008C67B0"/>
    <w:rsid w:val="008C6E84"/>
    <w:rsid w:val="008C72A6"/>
    <w:rsid w:val="008C7914"/>
    <w:rsid w:val="008D1EE3"/>
    <w:rsid w:val="008D26A9"/>
    <w:rsid w:val="008D27D3"/>
    <w:rsid w:val="008D2D10"/>
    <w:rsid w:val="008D2F93"/>
    <w:rsid w:val="008D542C"/>
    <w:rsid w:val="008D5501"/>
    <w:rsid w:val="008D5741"/>
    <w:rsid w:val="008D69EE"/>
    <w:rsid w:val="008D6C90"/>
    <w:rsid w:val="008D7331"/>
    <w:rsid w:val="008D7A4A"/>
    <w:rsid w:val="008E0284"/>
    <w:rsid w:val="008E062A"/>
    <w:rsid w:val="008E0635"/>
    <w:rsid w:val="008E0FA3"/>
    <w:rsid w:val="008E1503"/>
    <w:rsid w:val="008E1B58"/>
    <w:rsid w:val="008E2078"/>
    <w:rsid w:val="008E21B6"/>
    <w:rsid w:val="008E277B"/>
    <w:rsid w:val="008E4CAB"/>
    <w:rsid w:val="008E4F7D"/>
    <w:rsid w:val="008E560E"/>
    <w:rsid w:val="008E5DBC"/>
    <w:rsid w:val="008E66CE"/>
    <w:rsid w:val="008E789B"/>
    <w:rsid w:val="008F0104"/>
    <w:rsid w:val="008F0552"/>
    <w:rsid w:val="008F0558"/>
    <w:rsid w:val="008F134E"/>
    <w:rsid w:val="008F14CD"/>
    <w:rsid w:val="008F2917"/>
    <w:rsid w:val="008F3888"/>
    <w:rsid w:val="008F3E90"/>
    <w:rsid w:val="008F43C5"/>
    <w:rsid w:val="008F4F92"/>
    <w:rsid w:val="008F5238"/>
    <w:rsid w:val="008F5285"/>
    <w:rsid w:val="008F5FCB"/>
    <w:rsid w:val="008F6536"/>
    <w:rsid w:val="008F6889"/>
    <w:rsid w:val="008F6BEB"/>
    <w:rsid w:val="008F7AF7"/>
    <w:rsid w:val="00900955"/>
    <w:rsid w:val="00900EFF"/>
    <w:rsid w:val="00901123"/>
    <w:rsid w:val="00901159"/>
    <w:rsid w:val="0090135F"/>
    <w:rsid w:val="009013E4"/>
    <w:rsid w:val="00902583"/>
    <w:rsid w:val="00902749"/>
    <w:rsid w:val="00902F3A"/>
    <w:rsid w:val="00903568"/>
    <w:rsid w:val="009042EB"/>
    <w:rsid w:val="00904E36"/>
    <w:rsid w:val="00904FBD"/>
    <w:rsid w:val="009050E9"/>
    <w:rsid w:val="009055FA"/>
    <w:rsid w:val="00905A0A"/>
    <w:rsid w:val="00905DF1"/>
    <w:rsid w:val="00906927"/>
    <w:rsid w:val="00906A11"/>
    <w:rsid w:val="0090745A"/>
    <w:rsid w:val="00907630"/>
    <w:rsid w:val="00907906"/>
    <w:rsid w:val="00907A94"/>
    <w:rsid w:val="00907F86"/>
    <w:rsid w:val="009111C5"/>
    <w:rsid w:val="009117B6"/>
    <w:rsid w:val="009117C7"/>
    <w:rsid w:val="0091186D"/>
    <w:rsid w:val="00911C97"/>
    <w:rsid w:val="009121DE"/>
    <w:rsid w:val="0091254D"/>
    <w:rsid w:val="00912B97"/>
    <w:rsid w:val="00913065"/>
    <w:rsid w:val="009139EE"/>
    <w:rsid w:val="00914DE5"/>
    <w:rsid w:val="00917979"/>
    <w:rsid w:val="00917D44"/>
    <w:rsid w:val="0092042A"/>
    <w:rsid w:val="00920C8F"/>
    <w:rsid w:val="00921481"/>
    <w:rsid w:val="00922A8D"/>
    <w:rsid w:val="00922F15"/>
    <w:rsid w:val="00922FBE"/>
    <w:rsid w:val="00923374"/>
    <w:rsid w:val="00923B6A"/>
    <w:rsid w:val="009246DA"/>
    <w:rsid w:val="009248F3"/>
    <w:rsid w:val="00925231"/>
    <w:rsid w:val="00925D5B"/>
    <w:rsid w:val="00926C40"/>
    <w:rsid w:val="00927876"/>
    <w:rsid w:val="009315F7"/>
    <w:rsid w:val="00931CB9"/>
    <w:rsid w:val="009323CE"/>
    <w:rsid w:val="00932F4E"/>
    <w:rsid w:val="00934119"/>
    <w:rsid w:val="00934209"/>
    <w:rsid w:val="00934D4E"/>
    <w:rsid w:val="00934DEF"/>
    <w:rsid w:val="00934F24"/>
    <w:rsid w:val="009352F5"/>
    <w:rsid w:val="00935A04"/>
    <w:rsid w:val="0093613E"/>
    <w:rsid w:val="0093668D"/>
    <w:rsid w:val="009366F8"/>
    <w:rsid w:val="00936F86"/>
    <w:rsid w:val="0094037C"/>
    <w:rsid w:val="009410C0"/>
    <w:rsid w:val="00941269"/>
    <w:rsid w:val="009415B5"/>
    <w:rsid w:val="00941A47"/>
    <w:rsid w:val="00941F12"/>
    <w:rsid w:val="00942A8C"/>
    <w:rsid w:val="00944152"/>
    <w:rsid w:val="009448BD"/>
    <w:rsid w:val="0094566E"/>
    <w:rsid w:val="009477C8"/>
    <w:rsid w:val="00947CE1"/>
    <w:rsid w:val="009508E3"/>
    <w:rsid w:val="009521D6"/>
    <w:rsid w:val="00952D32"/>
    <w:rsid w:val="00954F27"/>
    <w:rsid w:val="009553F7"/>
    <w:rsid w:val="00955950"/>
    <w:rsid w:val="009564A7"/>
    <w:rsid w:val="00956A91"/>
    <w:rsid w:val="00957433"/>
    <w:rsid w:val="00957448"/>
    <w:rsid w:val="009574A5"/>
    <w:rsid w:val="00957854"/>
    <w:rsid w:val="00957F82"/>
    <w:rsid w:val="009603D5"/>
    <w:rsid w:val="00960DED"/>
    <w:rsid w:val="00961799"/>
    <w:rsid w:val="00961DBE"/>
    <w:rsid w:val="00961FD3"/>
    <w:rsid w:val="009626B3"/>
    <w:rsid w:val="00962B21"/>
    <w:rsid w:val="00963279"/>
    <w:rsid w:val="0096344E"/>
    <w:rsid w:val="00963883"/>
    <w:rsid w:val="00966853"/>
    <w:rsid w:val="00966C34"/>
    <w:rsid w:val="00966D94"/>
    <w:rsid w:val="00966E5C"/>
    <w:rsid w:val="00967281"/>
    <w:rsid w:val="009674B4"/>
    <w:rsid w:val="00967DAD"/>
    <w:rsid w:val="00967E37"/>
    <w:rsid w:val="0097063E"/>
    <w:rsid w:val="00970FF7"/>
    <w:rsid w:val="00971206"/>
    <w:rsid w:val="009721FE"/>
    <w:rsid w:val="00972464"/>
    <w:rsid w:val="0097248C"/>
    <w:rsid w:val="00972C7D"/>
    <w:rsid w:val="00972D35"/>
    <w:rsid w:val="0097331B"/>
    <w:rsid w:val="00973BC4"/>
    <w:rsid w:val="0097489C"/>
    <w:rsid w:val="009748E0"/>
    <w:rsid w:val="0097494A"/>
    <w:rsid w:val="00974A21"/>
    <w:rsid w:val="00977202"/>
    <w:rsid w:val="00977206"/>
    <w:rsid w:val="00977B98"/>
    <w:rsid w:val="00977EA2"/>
    <w:rsid w:val="00980660"/>
    <w:rsid w:val="009809E4"/>
    <w:rsid w:val="00981D10"/>
    <w:rsid w:val="00981D2B"/>
    <w:rsid w:val="00982086"/>
    <w:rsid w:val="009825CD"/>
    <w:rsid w:val="0098477A"/>
    <w:rsid w:val="00985D2A"/>
    <w:rsid w:val="00986C5D"/>
    <w:rsid w:val="00986F44"/>
    <w:rsid w:val="009905D0"/>
    <w:rsid w:val="0099105C"/>
    <w:rsid w:val="0099131B"/>
    <w:rsid w:val="00991F0A"/>
    <w:rsid w:val="009931CF"/>
    <w:rsid w:val="00993B26"/>
    <w:rsid w:val="00994070"/>
    <w:rsid w:val="0099486F"/>
    <w:rsid w:val="00996839"/>
    <w:rsid w:val="00996955"/>
    <w:rsid w:val="009975A3"/>
    <w:rsid w:val="00997D75"/>
    <w:rsid w:val="00997E24"/>
    <w:rsid w:val="009A005A"/>
    <w:rsid w:val="009A0BA4"/>
    <w:rsid w:val="009A0C5D"/>
    <w:rsid w:val="009A0CAC"/>
    <w:rsid w:val="009A2843"/>
    <w:rsid w:val="009A2C95"/>
    <w:rsid w:val="009A3138"/>
    <w:rsid w:val="009A33CB"/>
    <w:rsid w:val="009A3551"/>
    <w:rsid w:val="009A356F"/>
    <w:rsid w:val="009A35DC"/>
    <w:rsid w:val="009A426A"/>
    <w:rsid w:val="009A4627"/>
    <w:rsid w:val="009A54B2"/>
    <w:rsid w:val="009A57F3"/>
    <w:rsid w:val="009A6047"/>
    <w:rsid w:val="009A6D00"/>
    <w:rsid w:val="009A78AF"/>
    <w:rsid w:val="009A7AA3"/>
    <w:rsid w:val="009A7D41"/>
    <w:rsid w:val="009B00CD"/>
    <w:rsid w:val="009B0190"/>
    <w:rsid w:val="009B08EC"/>
    <w:rsid w:val="009B09C5"/>
    <w:rsid w:val="009B1D37"/>
    <w:rsid w:val="009B22AE"/>
    <w:rsid w:val="009B248E"/>
    <w:rsid w:val="009B2CF1"/>
    <w:rsid w:val="009B4306"/>
    <w:rsid w:val="009B4BA0"/>
    <w:rsid w:val="009B5790"/>
    <w:rsid w:val="009B5A3F"/>
    <w:rsid w:val="009B5C83"/>
    <w:rsid w:val="009B63C1"/>
    <w:rsid w:val="009B6BE2"/>
    <w:rsid w:val="009B76AE"/>
    <w:rsid w:val="009C01F7"/>
    <w:rsid w:val="009C0624"/>
    <w:rsid w:val="009C06B3"/>
    <w:rsid w:val="009C06FA"/>
    <w:rsid w:val="009C0D33"/>
    <w:rsid w:val="009C1F7E"/>
    <w:rsid w:val="009C200A"/>
    <w:rsid w:val="009C21EF"/>
    <w:rsid w:val="009C26C0"/>
    <w:rsid w:val="009C322F"/>
    <w:rsid w:val="009C3827"/>
    <w:rsid w:val="009C385C"/>
    <w:rsid w:val="009C3A3B"/>
    <w:rsid w:val="009C3E85"/>
    <w:rsid w:val="009C413C"/>
    <w:rsid w:val="009C4FDE"/>
    <w:rsid w:val="009C51B8"/>
    <w:rsid w:val="009C5315"/>
    <w:rsid w:val="009C5811"/>
    <w:rsid w:val="009C5B3D"/>
    <w:rsid w:val="009C5E1B"/>
    <w:rsid w:val="009C68AE"/>
    <w:rsid w:val="009C6DCF"/>
    <w:rsid w:val="009C70B7"/>
    <w:rsid w:val="009C7499"/>
    <w:rsid w:val="009D0024"/>
    <w:rsid w:val="009D012C"/>
    <w:rsid w:val="009D04E0"/>
    <w:rsid w:val="009D0743"/>
    <w:rsid w:val="009D0833"/>
    <w:rsid w:val="009D08AB"/>
    <w:rsid w:val="009D0B64"/>
    <w:rsid w:val="009D0F3E"/>
    <w:rsid w:val="009D1A7D"/>
    <w:rsid w:val="009D2078"/>
    <w:rsid w:val="009D269F"/>
    <w:rsid w:val="009D3105"/>
    <w:rsid w:val="009D47E4"/>
    <w:rsid w:val="009D48EE"/>
    <w:rsid w:val="009D4D79"/>
    <w:rsid w:val="009D4F70"/>
    <w:rsid w:val="009D5310"/>
    <w:rsid w:val="009D5C2B"/>
    <w:rsid w:val="009D6B26"/>
    <w:rsid w:val="009D70ED"/>
    <w:rsid w:val="009D7742"/>
    <w:rsid w:val="009E0509"/>
    <w:rsid w:val="009E0713"/>
    <w:rsid w:val="009E0B27"/>
    <w:rsid w:val="009E0FC5"/>
    <w:rsid w:val="009E283D"/>
    <w:rsid w:val="009E2E63"/>
    <w:rsid w:val="009E34A6"/>
    <w:rsid w:val="009E41BE"/>
    <w:rsid w:val="009E41C1"/>
    <w:rsid w:val="009E4DAC"/>
    <w:rsid w:val="009E4F0F"/>
    <w:rsid w:val="009E4F9F"/>
    <w:rsid w:val="009E55ED"/>
    <w:rsid w:val="009E60D6"/>
    <w:rsid w:val="009E6D43"/>
    <w:rsid w:val="009E7C19"/>
    <w:rsid w:val="009F0A57"/>
    <w:rsid w:val="009F1841"/>
    <w:rsid w:val="009F23B0"/>
    <w:rsid w:val="009F23FB"/>
    <w:rsid w:val="009F259D"/>
    <w:rsid w:val="009F390D"/>
    <w:rsid w:val="009F3EAB"/>
    <w:rsid w:val="009F44D4"/>
    <w:rsid w:val="009F48C3"/>
    <w:rsid w:val="009F4E12"/>
    <w:rsid w:val="009F4E23"/>
    <w:rsid w:val="009F54C1"/>
    <w:rsid w:val="009F570E"/>
    <w:rsid w:val="009F5FB9"/>
    <w:rsid w:val="009F631F"/>
    <w:rsid w:val="009F674D"/>
    <w:rsid w:val="009F79B6"/>
    <w:rsid w:val="009F7A76"/>
    <w:rsid w:val="009F7E6D"/>
    <w:rsid w:val="00A000E7"/>
    <w:rsid w:val="00A002D5"/>
    <w:rsid w:val="00A0136C"/>
    <w:rsid w:val="00A01A82"/>
    <w:rsid w:val="00A02E8E"/>
    <w:rsid w:val="00A03554"/>
    <w:rsid w:val="00A03B48"/>
    <w:rsid w:val="00A03DE4"/>
    <w:rsid w:val="00A04091"/>
    <w:rsid w:val="00A04218"/>
    <w:rsid w:val="00A07C4D"/>
    <w:rsid w:val="00A115E1"/>
    <w:rsid w:val="00A11AAD"/>
    <w:rsid w:val="00A128BE"/>
    <w:rsid w:val="00A129C6"/>
    <w:rsid w:val="00A12BD4"/>
    <w:rsid w:val="00A13128"/>
    <w:rsid w:val="00A134E7"/>
    <w:rsid w:val="00A1373A"/>
    <w:rsid w:val="00A14D21"/>
    <w:rsid w:val="00A150FD"/>
    <w:rsid w:val="00A1588E"/>
    <w:rsid w:val="00A15B52"/>
    <w:rsid w:val="00A15DB6"/>
    <w:rsid w:val="00A15E59"/>
    <w:rsid w:val="00A15F6A"/>
    <w:rsid w:val="00A16334"/>
    <w:rsid w:val="00A17036"/>
    <w:rsid w:val="00A20AED"/>
    <w:rsid w:val="00A20E25"/>
    <w:rsid w:val="00A211EB"/>
    <w:rsid w:val="00A2181D"/>
    <w:rsid w:val="00A22017"/>
    <w:rsid w:val="00A22DFB"/>
    <w:rsid w:val="00A24923"/>
    <w:rsid w:val="00A255DB"/>
    <w:rsid w:val="00A26AF1"/>
    <w:rsid w:val="00A26E86"/>
    <w:rsid w:val="00A27143"/>
    <w:rsid w:val="00A27FA4"/>
    <w:rsid w:val="00A30A41"/>
    <w:rsid w:val="00A3148F"/>
    <w:rsid w:val="00A31E45"/>
    <w:rsid w:val="00A32117"/>
    <w:rsid w:val="00A32C2E"/>
    <w:rsid w:val="00A32FC2"/>
    <w:rsid w:val="00A3347E"/>
    <w:rsid w:val="00A33720"/>
    <w:rsid w:val="00A33B6E"/>
    <w:rsid w:val="00A33CC1"/>
    <w:rsid w:val="00A34791"/>
    <w:rsid w:val="00A34F5E"/>
    <w:rsid w:val="00A3501F"/>
    <w:rsid w:val="00A3502C"/>
    <w:rsid w:val="00A352C5"/>
    <w:rsid w:val="00A358AA"/>
    <w:rsid w:val="00A35E6B"/>
    <w:rsid w:val="00A36029"/>
    <w:rsid w:val="00A36B21"/>
    <w:rsid w:val="00A37066"/>
    <w:rsid w:val="00A37770"/>
    <w:rsid w:val="00A377E6"/>
    <w:rsid w:val="00A415CE"/>
    <w:rsid w:val="00A42B7F"/>
    <w:rsid w:val="00A4316A"/>
    <w:rsid w:val="00A43F5F"/>
    <w:rsid w:val="00A4423F"/>
    <w:rsid w:val="00A450C0"/>
    <w:rsid w:val="00A4555B"/>
    <w:rsid w:val="00A459BC"/>
    <w:rsid w:val="00A45A95"/>
    <w:rsid w:val="00A46A97"/>
    <w:rsid w:val="00A47034"/>
    <w:rsid w:val="00A475D4"/>
    <w:rsid w:val="00A47B4D"/>
    <w:rsid w:val="00A51CB0"/>
    <w:rsid w:val="00A51DC5"/>
    <w:rsid w:val="00A5238F"/>
    <w:rsid w:val="00A52440"/>
    <w:rsid w:val="00A52583"/>
    <w:rsid w:val="00A525F4"/>
    <w:rsid w:val="00A5276F"/>
    <w:rsid w:val="00A52A9F"/>
    <w:rsid w:val="00A52E72"/>
    <w:rsid w:val="00A53117"/>
    <w:rsid w:val="00A53253"/>
    <w:rsid w:val="00A543AB"/>
    <w:rsid w:val="00A547B2"/>
    <w:rsid w:val="00A550FF"/>
    <w:rsid w:val="00A556AA"/>
    <w:rsid w:val="00A557DD"/>
    <w:rsid w:val="00A55981"/>
    <w:rsid w:val="00A56DA8"/>
    <w:rsid w:val="00A56DD3"/>
    <w:rsid w:val="00A6006F"/>
    <w:rsid w:val="00A6077C"/>
    <w:rsid w:val="00A612D4"/>
    <w:rsid w:val="00A613A0"/>
    <w:rsid w:val="00A61719"/>
    <w:rsid w:val="00A6178D"/>
    <w:rsid w:val="00A617D8"/>
    <w:rsid w:val="00A6188F"/>
    <w:rsid w:val="00A621B7"/>
    <w:rsid w:val="00A62698"/>
    <w:rsid w:val="00A631BA"/>
    <w:rsid w:val="00A6382C"/>
    <w:rsid w:val="00A63B05"/>
    <w:rsid w:val="00A6418F"/>
    <w:rsid w:val="00A64816"/>
    <w:rsid w:val="00A65E89"/>
    <w:rsid w:val="00A65EA0"/>
    <w:rsid w:val="00A66A2E"/>
    <w:rsid w:val="00A66D94"/>
    <w:rsid w:val="00A67507"/>
    <w:rsid w:val="00A678BB"/>
    <w:rsid w:val="00A67F39"/>
    <w:rsid w:val="00A67FEA"/>
    <w:rsid w:val="00A7133E"/>
    <w:rsid w:val="00A71B96"/>
    <w:rsid w:val="00A72082"/>
    <w:rsid w:val="00A72171"/>
    <w:rsid w:val="00A7258E"/>
    <w:rsid w:val="00A7332C"/>
    <w:rsid w:val="00A734DE"/>
    <w:rsid w:val="00A7478E"/>
    <w:rsid w:val="00A747D1"/>
    <w:rsid w:val="00A74A95"/>
    <w:rsid w:val="00A75C6C"/>
    <w:rsid w:val="00A761D3"/>
    <w:rsid w:val="00A76706"/>
    <w:rsid w:val="00A767AD"/>
    <w:rsid w:val="00A77007"/>
    <w:rsid w:val="00A776D2"/>
    <w:rsid w:val="00A77DB8"/>
    <w:rsid w:val="00A80032"/>
    <w:rsid w:val="00A80598"/>
    <w:rsid w:val="00A81B62"/>
    <w:rsid w:val="00A83139"/>
    <w:rsid w:val="00A8334F"/>
    <w:rsid w:val="00A83E4F"/>
    <w:rsid w:val="00A8409D"/>
    <w:rsid w:val="00A8496C"/>
    <w:rsid w:val="00A84B34"/>
    <w:rsid w:val="00A84E61"/>
    <w:rsid w:val="00A85A51"/>
    <w:rsid w:val="00A86719"/>
    <w:rsid w:val="00A8710B"/>
    <w:rsid w:val="00A871E7"/>
    <w:rsid w:val="00A91560"/>
    <w:rsid w:val="00A91767"/>
    <w:rsid w:val="00A92336"/>
    <w:rsid w:val="00A93898"/>
    <w:rsid w:val="00A93925"/>
    <w:rsid w:val="00A93B8A"/>
    <w:rsid w:val="00A94071"/>
    <w:rsid w:val="00A9465E"/>
    <w:rsid w:val="00A96F30"/>
    <w:rsid w:val="00AA021D"/>
    <w:rsid w:val="00AA0AD5"/>
    <w:rsid w:val="00AA13B6"/>
    <w:rsid w:val="00AA151E"/>
    <w:rsid w:val="00AA1963"/>
    <w:rsid w:val="00AA1B22"/>
    <w:rsid w:val="00AA296C"/>
    <w:rsid w:val="00AA3FAB"/>
    <w:rsid w:val="00AA4141"/>
    <w:rsid w:val="00AA50A4"/>
    <w:rsid w:val="00AA548C"/>
    <w:rsid w:val="00AA5B9D"/>
    <w:rsid w:val="00AA5F94"/>
    <w:rsid w:val="00AA687B"/>
    <w:rsid w:val="00AA7C6D"/>
    <w:rsid w:val="00AA7CD3"/>
    <w:rsid w:val="00AB08C8"/>
    <w:rsid w:val="00AB15D8"/>
    <w:rsid w:val="00AB1C06"/>
    <w:rsid w:val="00AB2FD2"/>
    <w:rsid w:val="00AB31DD"/>
    <w:rsid w:val="00AB3C2E"/>
    <w:rsid w:val="00AB46AC"/>
    <w:rsid w:val="00AB473E"/>
    <w:rsid w:val="00AB4CA7"/>
    <w:rsid w:val="00AB5123"/>
    <w:rsid w:val="00AB5285"/>
    <w:rsid w:val="00AB5DCE"/>
    <w:rsid w:val="00AB62DC"/>
    <w:rsid w:val="00AB64B1"/>
    <w:rsid w:val="00AB6701"/>
    <w:rsid w:val="00AB6CC9"/>
    <w:rsid w:val="00AB6D70"/>
    <w:rsid w:val="00AB7167"/>
    <w:rsid w:val="00AC06AF"/>
    <w:rsid w:val="00AC0CBA"/>
    <w:rsid w:val="00AC1E6F"/>
    <w:rsid w:val="00AC2462"/>
    <w:rsid w:val="00AC2A97"/>
    <w:rsid w:val="00AC40E0"/>
    <w:rsid w:val="00AC4524"/>
    <w:rsid w:val="00AC474B"/>
    <w:rsid w:val="00AC4DF1"/>
    <w:rsid w:val="00AC532F"/>
    <w:rsid w:val="00AC5995"/>
    <w:rsid w:val="00AC6312"/>
    <w:rsid w:val="00AC6C30"/>
    <w:rsid w:val="00AC741F"/>
    <w:rsid w:val="00AD02B5"/>
    <w:rsid w:val="00AD2B40"/>
    <w:rsid w:val="00AD339F"/>
    <w:rsid w:val="00AD36D3"/>
    <w:rsid w:val="00AD3AD0"/>
    <w:rsid w:val="00AD3C28"/>
    <w:rsid w:val="00AD3F26"/>
    <w:rsid w:val="00AD497D"/>
    <w:rsid w:val="00AD4B3D"/>
    <w:rsid w:val="00AD4C07"/>
    <w:rsid w:val="00AD4C27"/>
    <w:rsid w:val="00AD5C7B"/>
    <w:rsid w:val="00AD5E27"/>
    <w:rsid w:val="00AD6DDF"/>
    <w:rsid w:val="00AD7868"/>
    <w:rsid w:val="00AD7E38"/>
    <w:rsid w:val="00AE085D"/>
    <w:rsid w:val="00AE1E21"/>
    <w:rsid w:val="00AE203E"/>
    <w:rsid w:val="00AE2E74"/>
    <w:rsid w:val="00AE2F14"/>
    <w:rsid w:val="00AE2F97"/>
    <w:rsid w:val="00AE300B"/>
    <w:rsid w:val="00AE30B4"/>
    <w:rsid w:val="00AE30F4"/>
    <w:rsid w:val="00AE3AD7"/>
    <w:rsid w:val="00AE3F20"/>
    <w:rsid w:val="00AE4ADA"/>
    <w:rsid w:val="00AE54AD"/>
    <w:rsid w:val="00AE581F"/>
    <w:rsid w:val="00AE59BD"/>
    <w:rsid w:val="00AE608C"/>
    <w:rsid w:val="00AE61F5"/>
    <w:rsid w:val="00AE6513"/>
    <w:rsid w:val="00AE6AD6"/>
    <w:rsid w:val="00AE6ED2"/>
    <w:rsid w:val="00AE70F9"/>
    <w:rsid w:val="00AE7210"/>
    <w:rsid w:val="00AE7F1C"/>
    <w:rsid w:val="00AF164F"/>
    <w:rsid w:val="00AF1762"/>
    <w:rsid w:val="00AF18EB"/>
    <w:rsid w:val="00AF1E21"/>
    <w:rsid w:val="00AF21EF"/>
    <w:rsid w:val="00AF2A82"/>
    <w:rsid w:val="00AF3225"/>
    <w:rsid w:val="00AF38BB"/>
    <w:rsid w:val="00AF3DF8"/>
    <w:rsid w:val="00AF47D2"/>
    <w:rsid w:val="00AF4949"/>
    <w:rsid w:val="00AF59B3"/>
    <w:rsid w:val="00AF6265"/>
    <w:rsid w:val="00AF6A83"/>
    <w:rsid w:val="00AF6C94"/>
    <w:rsid w:val="00AF711E"/>
    <w:rsid w:val="00AF720F"/>
    <w:rsid w:val="00AF7659"/>
    <w:rsid w:val="00B00151"/>
    <w:rsid w:val="00B004DF"/>
    <w:rsid w:val="00B007E0"/>
    <w:rsid w:val="00B0160F"/>
    <w:rsid w:val="00B01ED7"/>
    <w:rsid w:val="00B0270C"/>
    <w:rsid w:val="00B02A8F"/>
    <w:rsid w:val="00B030B9"/>
    <w:rsid w:val="00B03D42"/>
    <w:rsid w:val="00B048DF"/>
    <w:rsid w:val="00B061FD"/>
    <w:rsid w:val="00B063EF"/>
    <w:rsid w:val="00B0696D"/>
    <w:rsid w:val="00B06D63"/>
    <w:rsid w:val="00B07331"/>
    <w:rsid w:val="00B075E8"/>
    <w:rsid w:val="00B11100"/>
    <w:rsid w:val="00B11AD5"/>
    <w:rsid w:val="00B1226E"/>
    <w:rsid w:val="00B12283"/>
    <w:rsid w:val="00B13391"/>
    <w:rsid w:val="00B148AF"/>
    <w:rsid w:val="00B148C5"/>
    <w:rsid w:val="00B14F54"/>
    <w:rsid w:val="00B1621D"/>
    <w:rsid w:val="00B16B62"/>
    <w:rsid w:val="00B16B9C"/>
    <w:rsid w:val="00B172ED"/>
    <w:rsid w:val="00B17FCD"/>
    <w:rsid w:val="00B20253"/>
    <w:rsid w:val="00B20E24"/>
    <w:rsid w:val="00B210BD"/>
    <w:rsid w:val="00B217DA"/>
    <w:rsid w:val="00B21EF7"/>
    <w:rsid w:val="00B224A6"/>
    <w:rsid w:val="00B22B2C"/>
    <w:rsid w:val="00B237C1"/>
    <w:rsid w:val="00B23B26"/>
    <w:rsid w:val="00B23EF5"/>
    <w:rsid w:val="00B25DFB"/>
    <w:rsid w:val="00B25FC9"/>
    <w:rsid w:val="00B26134"/>
    <w:rsid w:val="00B26141"/>
    <w:rsid w:val="00B268EF"/>
    <w:rsid w:val="00B26B17"/>
    <w:rsid w:val="00B26CAF"/>
    <w:rsid w:val="00B26FD6"/>
    <w:rsid w:val="00B275B5"/>
    <w:rsid w:val="00B2781A"/>
    <w:rsid w:val="00B30E2B"/>
    <w:rsid w:val="00B31056"/>
    <w:rsid w:val="00B314E1"/>
    <w:rsid w:val="00B31B2B"/>
    <w:rsid w:val="00B31CDB"/>
    <w:rsid w:val="00B321B8"/>
    <w:rsid w:val="00B328C2"/>
    <w:rsid w:val="00B40D79"/>
    <w:rsid w:val="00B41537"/>
    <w:rsid w:val="00B41F36"/>
    <w:rsid w:val="00B423CD"/>
    <w:rsid w:val="00B43499"/>
    <w:rsid w:val="00B436BA"/>
    <w:rsid w:val="00B43A0F"/>
    <w:rsid w:val="00B440EF"/>
    <w:rsid w:val="00B44A10"/>
    <w:rsid w:val="00B44AFD"/>
    <w:rsid w:val="00B45145"/>
    <w:rsid w:val="00B45DB6"/>
    <w:rsid w:val="00B469E9"/>
    <w:rsid w:val="00B46B53"/>
    <w:rsid w:val="00B46BDD"/>
    <w:rsid w:val="00B46EDC"/>
    <w:rsid w:val="00B473CC"/>
    <w:rsid w:val="00B4740E"/>
    <w:rsid w:val="00B4749B"/>
    <w:rsid w:val="00B47FCD"/>
    <w:rsid w:val="00B501A8"/>
    <w:rsid w:val="00B5052C"/>
    <w:rsid w:val="00B506B3"/>
    <w:rsid w:val="00B50EC2"/>
    <w:rsid w:val="00B5159F"/>
    <w:rsid w:val="00B51657"/>
    <w:rsid w:val="00B51FF2"/>
    <w:rsid w:val="00B52173"/>
    <w:rsid w:val="00B5218A"/>
    <w:rsid w:val="00B528FC"/>
    <w:rsid w:val="00B52C5C"/>
    <w:rsid w:val="00B536DB"/>
    <w:rsid w:val="00B53998"/>
    <w:rsid w:val="00B54F34"/>
    <w:rsid w:val="00B54FF7"/>
    <w:rsid w:val="00B573D4"/>
    <w:rsid w:val="00B57A99"/>
    <w:rsid w:val="00B57F43"/>
    <w:rsid w:val="00B60808"/>
    <w:rsid w:val="00B60DE1"/>
    <w:rsid w:val="00B62BE5"/>
    <w:rsid w:val="00B62D24"/>
    <w:rsid w:val="00B63DA8"/>
    <w:rsid w:val="00B651F1"/>
    <w:rsid w:val="00B652A1"/>
    <w:rsid w:val="00B65B68"/>
    <w:rsid w:val="00B65C1D"/>
    <w:rsid w:val="00B65E04"/>
    <w:rsid w:val="00B664FA"/>
    <w:rsid w:val="00B67018"/>
    <w:rsid w:val="00B70534"/>
    <w:rsid w:val="00B70E53"/>
    <w:rsid w:val="00B71D45"/>
    <w:rsid w:val="00B71DC4"/>
    <w:rsid w:val="00B71FD1"/>
    <w:rsid w:val="00B720BC"/>
    <w:rsid w:val="00B72AA9"/>
    <w:rsid w:val="00B72C27"/>
    <w:rsid w:val="00B73260"/>
    <w:rsid w:val="00B73E8D"/>
    <w:rsid w:val="00B74EFD"/>
    <w:rsid w:val="00B76723"/>
    <w:rsid w:val="00B7695E"/>
    <w:rsid w:val="00B801BC"/>
    <w:rsid w:val="00B80CAA"/>
    <w:rsid w:val="00B81337"/>
    <w:rsid w:val="00B81429"/>
    <w:rsid w:val="00B81464"/>
    <w:rsid w:val="00B82481"/>
    <w:rsid w:val="00B82B57"/>
    <w:rsid w:val="00B82E6A"/>
    <w:rsid w:val="00B83592"/>
    <w:rsid w:val="00B83C52"/>
    <w:rsid w:val="00B8435D"/>
    <w:rsid w:val="00B84E6B"/>
    <w:rsid w:val="00B9037E"/>
    <w:rsid w:val="00B905EF"/>
    <w:rsid w:val="00B913A1"/>
    <w:rsid w:val="00B91E65"/>
    <w:rsid w:val="00B928EC"/>
    <w:rsid w:val="00B93DEB"/>
    <w:rsid w:val="00B94243"/>
    <w:rsid w:val="00B9478E"/>
    <w:rsid w:val="00B94845"/>
    <w:rsid w:val="00B9745B"/>
    <w:rsid w:val="00B97EC8"/>
    <w:rsid w:val="00BA014B"/>
    <w:rsid w:val="00BA05D3"/>
    <w:rsid w:val="00BA0908"/>
    <w:rsid w:val="00BA0B2E"/>
    <w:rsid w:val="00BA1D82"/>
    <w:rsid w:val="00BA22C0"/>
    <w:rsid w:val="00BA3991"/>
    <w:rsid w:val="00BA3FD3"/>
    <w:rsid w:val="00BA43DD"/>
    <w:rsid w:val="00BA4D6D"/>
    <w:rsid w:val="00BA52F5"/>
    <w:rsid w:val="00BA63B0"/>
    <w:rsid w:val="00BA6485"/>
    <w:rsid w:val="00BA6C11"/>
    <w:rsid w:val="00BA6EAF"/>
    <w:rsid w:val="00BA6F01"/>
    <w:rsid w:val="00BA73F6"/>
    <w:rsid w:val="00BA776B"/>
    <w:rsid w:val="00BA7C1D"/>
    <w:rsid w:val="00BB0233"/>
    <w:rsid w:val="00BB0E33"/>
    <w:rsid w:val="00BB17E7"/>
    <w:rsid w:val="00BB1B70"/>
    <w:rsid w:val="00BB24E3"/>
    <w:rsid w:val="00BB2A51"/>
    <w:rsid w:val="00BB378B"/>
    <w:rsid w:val="00BB45F7"/>
    <w:rsid w:val="00BB4653"/>
    <w:rsid w:val="00BB680A"/>
    <w:rsid w:val="00BB73A3"/>
    <w:rsid w:val="00BC0246"/>
    <w:rsid w:val="00BC0294"/>
    <w:rsid w:val="00BC1769"/>
    <w:rsid w:val="00BC1A3C"/>
    <w:rsid w:val="00BC2E77"/>
    <w:rsid w:val="00BC2E92"/>
    <w:rsid w:val="00BC321D"/>
    <w:rsid w:val="00BC3312"/>
    <w:rsid w:val="00BC3B6D"/>
    <w:rsid w:val="00BC41AB"/>
    <w:rsid w:val="00BC56FB"/>
    <w:rsid w:val="00BC59EA"/>
    <w:rsid w:val="00BC635C"/>
    <w:rsid w:val="00BC6427"/>
    <w:rsid w:val="00BC6E94"/>
    <w:rsid w:val="00BC7217"/>
    <w:rsid w:val="00BC72A1"/>
    <w:rsid w:val="00BC7E8B"/>
    <w:rsid w:val="00BC7F56"/>
    <w:rsid w:val="00BD1799"/>
    <w:rsid w:val="00BD1C3D"/>
    <w:rsid w:val="00BD21B7"/>
    <w:rsid w:val="00BD2647"/>
    <w:rsid w:val="00BD3520"/>
    <w:rsid w:val="00BD4465"/>
    <w:rsid w:val="00BD4FC9"/>
    <w:rsid w:val="00BD51C5"/>
    <w:rsid w:val="00BD5B8A"/>
    <w:rsid w:val="00BD6A56"/>
    <w:rsid w:val="00BD6CB4"/>
    <w:rsid w:val="00BD7117"/>
    <w:rsid w:val="00BD719A"/>
    <w:rsid w:val="00BD7243"/>
    <w:rsid w:val="00BD74EC"/>
    <w:rsid w:val="00BD7FA5"/>
    <w:rsid w:val="00BE00C6"/>
    <w:rsid w:val="00BE0402"/>
    <w:rsid w:val="00BE07A5"/>
    <w:rsid w:val="00BE1625"/>
    <w:rsid w:val="00BE2F56"/>
    <w:rsid w:val="00BE30AB"/>
    <w:rsid w:val="00BE36DA"/>
    <w:rsid w:val="00BE398D"/>
    <w:rsid w:val="00BE3F3F"/>
    <w:rsid w:val="00BE3FE9"/>
    <w:rsid w:val="00BE4DC0"/>
    <w:rsid w:val="00BE4E10"/>
    <w:rsid w:val="00BE5E23"/>
    <w:rsid w:val="00BE5EB3"/>
    <w:rsid w:val="00BE6B9D"/>
    <w:rsid w:val="00BE6EAA"/>
    <w:rsid w:val="00BE7853"/>
    <w:rsid w:val="00BE7887"/>
    <w:rsid w:val="00BE7ED0"/>
    <w:rsid w:val="00BF04B8"/>
    <w:rsid w:val="00BF0728"/>
    <w:rsid w:val="00BF3206"/>
    <w:rsid w:val="00BF3489"/>
    <w:rsid w:val="00BF61D8"/>
    <w:rsid w:val="00BF646D"/>
    <w:rsid w:val="00BF678C"/>
    <w:rsid w:val="00BF7CBE"/>
    <w:rsid w:val="00BF7E86"/>
    <w:rsid w:val="00C0061F"/>
    <w:rsid w:val="00C00A5F"/>
    <w:rsid w:val="00C00F6E"/>
    <w:rsid w:val="00C02B25"/>
    <w:rsid w:val="00C031EE"/>
    <w:rsid w:val="00C03810"/>
    <w:rsid w:val="00C04253"/>
    <w:rsid w:val="00C04D0D"/>
    <w:rsid w:val="00C04D3A"/>
    <w:rsid w:val="00C04DA0"/>
    <w:rsid w:val="00C050A5"/>
    <w:rsid w:val="00C054A5"/>
    <w:rsid w:val="00C06759"/>
    <w:rsid w:val="00C06BF7"/>
    <w:rsid w:val="00C06CF8"/>
    <w:rsid w:val="00C0705D"/>
    <w:rsid w:val="00C10508"/>
    <w:rsid w:val="00C1055B"/>
    <w:rsid w:val="00C10C83"/>
    <w:rsid w:val="00C11BAE"/>
    <w:rsid w:val="00C12E34"/>
    <w:rsid w:val="00C13771"/>
    <w:rsid w:val="00C13A65"/>
    <w:rsid w:val="00C13F66"/>
    <w:rsid w:val="00C14A91"/>
    <w:rsid w:val="00C15854"/>
    <w:rsid w:val="00C164DA"/>
    <w:rsid w:val="00C16DC2"/>
    <w:rsid w:val="00C171FA"/>
    <w:rsid w:val="00C201F1"/>
    <w:rsid w:val="00C20B41"/>
    <w:rsid w:val="00C21C97"/>
    <w:rsid w:val="00C22431"/>
    <w:rsid w:val="00C22A56"/>
    <w:rsid w:val="00C231D9"/>
    <w:rsid w:val="00C23F8F"/>
    <w:rsid w:val="00C24CBC"/>
    <w:rsid w:val="00C24EE9"/>
    <w:rsid w:val="00C25784"/>
    <w:rsid w:val="00C26396"/>
    <w:rsid w:val="00C269B5"/>
    <w:rsid w:val="00C3001D"/>
    <w:rsid w:val="00C30A27"/>
    <w:rsid w:val="00C30CEE"/>
    <w:rsid w:val="00C31145"/>
    <w:rsid w:val="00C3211C"/>
    <w:rsid w:val="00C32503"/>
    <w:rsid w:val="00C32621"/>
    <w:rsid w:val="00C32A1D"/>
    <w:rsid w:val="00C32C5F"/>
    <w:rsid w:val="00C32DA5"/>
    <w:rsid w:val="00C33008"/>
    <w:rsid w:val="00C3327F"/>
    <w:rsid w:val="00C34728"/>
    <w:rsid w:val="00C34DE2"/>
    <w:rsid w:val="00C34F04"/>
    <w:rsid w:val="00C3518F"/>
    <w:rsid w:val="00C351F7"/>
    <w:rsid w:val="00C35F75"/>
    <w:rsid w:val="00C35F91"/>
    <w:rsid w:val="00C36C16"/>
    <w:rsid w:val="00C36ECF"/>
    <w:rsid w:val="00C37316"/>
    <w:rsid w:val="00C3760B"/>
    <w:rsid w:val="00C3782F"/>
    <w:rsid w:val="00C416DF"/>
    <w:rsid w:val="00C418C1"/>
    <w:rsid w:val="00C41A37"/>
    <w:rsid w:val="00C41BFD"/>
    <w:rsid w:val="00C41C7F"/>
    <w:rsid w:val="00C4239D"/>
    <w:rsid w:val="00C42B49"/>
    <w:rsid w:val="00C42BDA"/>
    <w:rsid w:val="00C42DD0"/>
    <w:rsid w:val="00C43C9B"/>
    <w:rsid w:val="00C44178"/>
    <w:rsid w:val="00C44A80"/>
    <w:rsid w:val="00C45C9F"/>
    <w:rsid w:val="00C45D31"/>
    <w:rsid w:val="00C4698D"/>
    <w:rsid w:val="00C469FB"/>
    <w:rsid w:val="00C47447"/>
    <w:rsid w:val="00C475EE"/>
    <w:rsid w:val="00C5174C"/>
    <w:rsid w:val="00C52556"/>
    <w:rsid w:val="00C54CAF"/>
    <w:rsid w:val="00C54D9C"/>
    <w:rsid w:val="00C54DCA"/>
    <w:rsid w:val="00C55309"/>
    <w:rsid w:val="00C555C0"/>
    <w:rsid w:val="00C55665"/>
    <w:rsid w:val="00C5575A"/>
    <w:rsid w:val="00C560B2"/>
    <w:rsid w:val="00C56B01"/>
    <w:rsid w:val="00C572D5"/>
    <w:rsid w:val="00C57D2D"/>
    <w:rsid w:val="00C60A1D"/>
    <w:rsid w:val="00C612F6"/>
    <w:rsid w:val="00C61676"/>
    <w:rsid w:val="00C62B4A"/>
    <w:rsid w:val="00C63112"/>
    <w:rsid w:val="00C637BC"/>
    <w:rsid w:val="00C63916"/>
    <w:rsid w:val="00C63ACE"/>
    <w:rsid w:val="00C642F6"/>
    <w:rsid w:val="00C65010"/>
    <w:rsid w:val="00C653CB"/>
    <w:rsid w:val="00C6573E"/>
    <w:rsid w:val="00C658EB"/>
    <w:rsid w:val="00C65E21"/>
    <w:rsid w:val="00C661D7"/>
    <w:rsid w:val="00C66309"/>
    <w:rsid w:val="00C663BC"/>
    <w:rsid w:val="00C66B5D"/>
    <w:rsid w:val="00C6758F"/>
    <w:rsid w:val="00C675F1"/>
    <w:rsid w:val="00C67AD1"/>
    <w:rsid w:val="00C67EA1"/>
    <w:rsid w:val="00C67FDB"/>
    <w:rsid w:val="00C70A4A"/>
    <w:rsid w:val="00C713EC"/>
    <w:rsid w:val="00C71FFB"/>
    <w:rsid w:val="00C727E2"/>
    <w:rsid w:val="00C72BC9"/>
    <w:rsid w:val="00C7409B"/>
    <w:rsid w:val="00C744FA"/>
    <w:rsid w:val="00C74643"/>
    <w:rsid w:val="00C74F1A"/>
    <w:rsid w:val="00C74F56"/>
    <w:rsid w:val="00C76CFC"/>
    <w:rsid w:val="00C777D5"/>
    <w:rsid w:val="00C77A6D"/>
    <w:rsid w:val="00C80035"/>
    <w:rsid w:val="00C811C7"/>
    <w:rsid w:val="00C81DD1"/>
    <w:rsid w:val="00C82A81"/>
    <w:rsid w:val="00C82B97"/>
    <w:rsid w:val="00C83846"/>
    <w:rsid w:val="00C83C2B"/>
    <w:rsid w:val="00C84023"/>
    <w:rsid w:val="00C84867"/>
    <w:rsid w:val="00C86753"/>
    <w:rsid w:val="00C879D7"/>
    <w:rsid w:val="00C90700"/>
    <w:rsid w:val="00C90AC6"/>
    <w:rsid w:val="00C90BFD"/>
    <w:rsid w:val="00C90E73"/>
    <w:rsid w:val="00C90FB6"/>
    <w:rsid w:val="00C91655"/>
    <w:rsid w:val="00C91863"/>
    <w:rsid w:val="00C918AF"/>
    <w:rsid w:val="00C924C1"/>
    <w:rsid w:val="00C92C7A"/>
    <w:rsid w:val="00C92FDC"/>
    <w:rsid w:val="00C93E6F"/>
    <w:rsid w:val="00C93F97"/>
    <w:rsid w:val="00C9493D"/>
    <w:rsid w:val="00C95432"/>
    <w:rsid w:val="00C957F8"/>
    <w:rsid w:val="00C959C9"/>
    <w:rsid w:val="00C960AA"/>
    <w:rsid w:val="00C97734"/>
    <w:rsid w:val="00CA0385"/>
    <w:rsid w:val="00CA08F2"/>
    <w:rsid w:val="00CA0FB7"/>
    <w:rsid w:val="00CA3B9B"/>
    <w:rsid w:val="00CA4BD7"/>
    <w:rsid w:val="00CA4C2F"/>
    <w:rsid w:val="00CA4F34"/>
    <w:rsid w:val="00CA4F57"/>
    <w:rsid w:val="00CA53CE"/>
    <w:rsid w:val="00CA557A"/>
    <w:rsid w:val="00CA572D"/>
    <w:rsid w:val="00CA6F87"/>
    <w:rsid w:val="00CA7771"/>
    <w:rsid w:val="00CB086A"/>
    <w:rsid w:val="00CB0E58"/>
    <w:rsid w:val="00CB12E3"/>
    <w:rsid w:val="00CB29C8"/>
    <w:rsid w:val="00CB337F"/>
    <w:rsid w:val="00CB36C8"/>
    <w:rsid w:val="00CB3BC2"/>
    <w:rsid w:val="00CB6C53"/>
    <w:rsid w:val="00CB7045"/>
    <w:rsid w:val="00CB7635"/>
    <w:rsid w:val="00CB7B05"/>
    <w:rsid w:val="00CB7B60"/>
    <w:rsid w:val="00CB7EA2"/>
    <w:rsid w:val="00CB7EB9"/>
    <w:rsid w:val="00CC015D"/>
    <w:rsid w:val="00CC03CE"/>
    <w:rsid w:val="00CC08D9"/>
    <w:rsid w:val="00CC0A5D"/>
    <w:rsid w:val="00CC116F"/>
    <w:rsid w:val="00CC1434"/>
    <w:rsid w:val="00CC16B9"/>
    <w:rsid w:val="00CC2202"/>
    <w:rsid w:val="00CC272B"/>
    <w:rsid w:val="00CC28D8"/>
    <w:rsid w:val="00CC2C60"/>
    <w:rsid w:val="00CC2D9B"/>
    <w:rsid w:val="00CC3589"/>
    <w:rsid w:val="00CC3761"/>
    <w:rsid w:val="00CC45A4"/>
    <w:rsid w:val="00CC4963"/>
    <w:rsid w:val="00CC4BCB"/>
    <w:rsid w:val="00CC4CF3"/>
    <w:rsid w:val="00CC594F"/>
    <w:rsid w:val="00CC5BFE"/>
    <w:rsid w:val="00CC5ECF"/>
    <w:rsid w:val="00CC60E6"/>
    <w:rsid w:val="00CC69BA"/>
    <w:rsid w:val="00CC7FEE"/>
    <w:rsid w:val="00CD031A"/>
    <w:rsid w:val="00CD0435"/>
    <w:rsid w:val="00CD0D4A"/>
    <w:rsid w:val="00CD193A"/>
    <w:rsid w:val="00CD21E6"/>
    <w:rsid w:val="00CD2418"/>
    <w:rsid w:val="00CD2522"/>
    <w:rsid w:val="00CD2628"/>
    <w:rsid w:val="00CD28DE"/>
    <w:rsid w:val="00CD2A7B"/>
    <w:rsid w:val="00CD2F3E"/>
    <w:rsid w:val="00CD32AF"/>
    <w:rsid w:val="00CD3EA4"/>
    <w:rsid w:val="00CD4FBA"/>
    <w:rsid w:val="00CD5CC7"/>
    <w:rsid w:val="00CD5FFB"/>
    <w:rsid w:val="00CD6B4C"/>
    <w:rsid w:val="00CD7712"/>
    <w:rsid w:val="00CE1308"/>
    <w:rsid w:val="00CE23B5"/>
    <w:rsid w:val="00CE341F"/>
    <w:rsid w:val="00CE4488"/>
    <w:rsid w:val="00CE491A"/>
    <w:rsid w:val="00CE4B31"/>
    <w:rsid w:val="00CE4E69"/>
    <w:rsid w:val="00CE53F6"/>
    <w:rsid w:val="00CE5DB8"/>
    <w:rsid w:val="00CE60A6"/>
    <w:rsid w:val="00CE629C"/>
    <w:rsid w:val="00CE77B5"/>
    <w:rsid w:val="00CE7ADD"/>
    <w:rsid w:val="00CE7C51"/>
    <w:rsid w:val="00CF00C4"/>
    <w:rsid w:val="00CF03D4"/>
    <w:rsid w:val="00CF171C"/>
    <w:rsid w:val="00CF1E19"/>
    <w:rsid w:val="00CF2874"/>
    <w:rsid w:val="00CF29D2"/>
    <w:rsid w:val="00CF5328"/>
    <w:rsid w:val="00CF5E84"/>
    <w:rsid w:val="00CF620A"/>
    <w:rsid w:val="00CF651E"/>
    <w:rsid w:val="00CF65D4"/>
    <w:rsid w:val="00CF697F"/>
    <w:rsid w:val="00CF6EA5"/>
    <w:rsid w:val="00CF751A"/>
    <w:rsid w:val="00CF7D80"/>
    <w:rsid w:val="00D003D6"/>
    <w:rsid w:val="00D007A1"/>
    <w:rsid w:val="00D01665"/>
    <w:rsid w:val="00D023EA"/>
    <w:rsid w:val="00D037D0"/>
    <w:rsid w:val="00D04084"/>
    <w:rsid w:val="00D04839"/>
    <w:rsid w:val="00D06387"/>
    <w:rsid w:val="00D064F7"/>
    <w:rsid w:val="00D07931"/>
    <w:rsid w:val="00D111EA"/>
    <w:rsid w:val="00D112BE"/>
    <w:rsid w:val="00D11626"/>
    <w:rsid w:val="00D11758"/>
    <w:rsid w:val="00D117E0"/>
    <w:rsid w:val="00D11DE0"/>
    <w:rsid w:val="00D11EA0"/>
    <w:rsid w:val="00D1271B"/>
    <w:rsid w:val="00D1386D"/>
    <w:rsid w:val="00D13F01"/>
    <w:rsid w:val="00D14BF8"/>
    <w:rsid w:val="00D14DFC"/>
    <w:rsid w:val="00D152B1"/>
    <w:rsid w:val="00D15431"/>
    <w:rsid w:val="00D15C35"/>
    <w:rsid w:val="00D15E7A"/>
    <w:rsid w:val="00D16B0F"/>
    <w:rsid w:val="00D16C25"/>
    <w:rsid w:val="00D16E54"/>
    <w:rsid w:val="00D17092"/>
    <w:rsid w:val="00D172CC"/>
    <w:rsid w:val="00D179AC"/>
    <w:rsid w:val="00D2097D"/>
    <w:rsid w:val="00D2116A"/>
    <w:rsid w:val="00D21253"/>
    <w:rsid w:val="00D21ED4"/>
    <w:rsid w:val="00D2236E"/>
    <w:rsid w:val="00D22BB0"/>
    <w:rsid w:val="00D22C36"/>
    <w:rsid w:val="00D22ED6"/>
    <w:rsid w:val="00D23302"/>
    <w:rsid w:val="00D23693"/>
    <w:rsid w:val="00D239CE"/>
    <w:rsid w:val="00D23CAC"/>
    <w:rsid w:val="00D24CE1"/>
    <w:rsid w:val="00D25901"/>
    <w:rsid w:val="00D26985"/>
    <w:rsid w:val="00D27B8E"/>
    <w:rsid w:val="00D3006D"/>
    <w:rsid w:val="00D3069B"/>
    <w:rsid w:val="00D30724"/>
    <w:rsid w:val="00D3108B"/>
    <w:rsid w:val="00D311BB"/>
    <w:rsid w:val="00D32EB8"/>
    <w:rsid w:val="00D3307F"/>
    <w:rsid w:val="00D33EA0"/>
    <w:rsid w:val="00D34093"/>
    <w:rsid w:val="00D3456C"/>
    <w:rsid w:val="00D34A86"/>
    <w:rsid w:val="00D34AD4"/>
    <w:rsid w:val="00D356DE"/>
    <w:rsid w:val="00D35BA2"/>
    <w:rsid w:val="00D36275"/>
    <w:rsid w:val="00D36A72"/>
    <w:rsid w:val="00D37286"/>
    <w:rsid w:val="00D37BAA"/>
    <w:rsid w:val="00D40513"/>
    <w:rsid w:val="00D40AF6"/>
    <w:rsid w:val="00D4132B"/>
    <w:rsid w:val="00D42165"/>
    <w:rsid w:val="00D423FB"/>
    <w:rsid w:val="00D42715"/>
    <w:rsid w:val="00D42D1A"/>
    <w:rsid w:val="00D4310E"/>
    <w:rsid w:val="00D4348A"/>
    <w:rsid w:val="00D44D44"/>
    <w:rsid w:val="00D44F3E"/>
    <w:rsid w:val="00D4520C"/>
    <w:rsid w:val="00D456F7"/>
    <w:rsid w:val="00D45AAC"/>
    <w:rsid w:val="00D45AB6"/>
    <w:rsid w:val="00D45AD3"/>
    <w:rsid w:val="00D4616C"/>
    <w:rsid w:val="00D46443"/>
    <w:rsid w:val="00D466E5"/>
    <w:rsid w:val="00D50477"/>
    <w:rsid w:val="00D522A6"/>
    <w:rsid w:val="00D52F77"/>
    <w:rsid w:val="00D53167"/>
    <w:rsid w:val="00D53CCA"/>
    <w:rsid w:val="00D54304"/>
    <w:rsid w:val="00D5464E"/>
    <w:rsid w:val="00D553A3"/>
    <w:rsid w:val="00D55444"/>
    <w:rsid w:val="00D5557C"/>
    <w:rsid w:val="00D602E5"/>
    <w:rsid w:val="00D60592"/>
    <w:rsid w:val="00D6111D"/>
    <w:rsid w:val="00D62180"/>
    <w:rsid w:val="00D62306"/>
    <w:rsid w:val="00D62402"/>
    <w:rsid w:val="00D627E4"/>
    <w:rsid w:val="00D62AA7"/>
    <w:rsid w:val="00D631FB"/>
    <w:rsid w:val="00D63580"/>
    <w:rsid w:val="00D64BE4"/>
    <w:rsid w:val="00D64CA4"/>
    <w:rsid w:val="00D65DC7"/>
    <w:rsid w:val="00D66026"/>
    <w:rsid w:val="00D66483"/>
    <w:rsid w:val="00D67340"/>
    <w:rsid w:val="00D67C65"/>
    <w:rsid w:val="00D710CE"/>
    <w:rsid w:val="00D7297C"/>
    <w:rsid w:val="00D73390"/>
    <w:rsid w:val="00D75516"/>
    <w:rsid w:val="00D75695"/>
    <w:rsid w:val="00D75801"/>
    <w:rsid w:val="00D75BCB"/>
    <w:rsid w:val="00D76493"/>
    <w:rsid w:val="00D764C3"/>
    <w:rsid w:val="00D769CE"/>
    <w:rsid w:val="00D76ECE"/>
    <w:rsid w:val="00D77B8C"/>
    <w:rsid w:val="00D77F1D"/>
    <w:rsid w:val="00D80186"/>
    <w:rsid w:val="00D80B06"/>
    <w:rsid w:val="00D81160"/>
    <w:rsid w:val="00D81434"/>
    <w:rsid w:val="00D824B8"/>
    <w:rsid w:val="00D82903"/>
    <w:rsid w:val="00D8290E"/>
    <w:rsid w:val="00D83B0A"/>
    <w:rsid w:val="00D84BAB"/>
    <w:rsid w:val="00D84E20"/>
    <w:rsid w:val="00D84E24"/>
    <w:rsid w:val="00D85102"/>
    <w:rsid w:val="00D8510A"/>
    <w:rsid w:val="00D85284"/>
    <w:rsid w:val="00D85471"/>
    <w:rsid w:val="00D856AE"/>
    <w:rsid w:val="00D860ED"/>
    <w:rsid w:val="00D861A6"/>
    <w:rsid w:val="00D868BA"/>
    <w:rsid w:val="00D872C6"/>
    <w:rsid w:val="00D87690"/>
    <w:rsid w:val="00D90401"/>
    <w:rsid w:val="00D9094D"/>
    <w:rsid w:val="00D91079"/>
    <w:rsid w:val="00D91136"/>
    <w:rsid w:val="00D92A6B"/>
    <w:rsid w:val="00D92D4A"/>
    <w:rsid w:val="00D930FB"/>
    <w:rsid w:val="00D93335"/>
    <w:rsid w:val="00D94464"/>
    <w:rsid w:val="00D96FE0"/>
    <w:rsid w:val="00D97FE4"/>
    <w:rsid w:val="00DA0D84"/>
    <w:rsid w:val="00DA0FB9"/>
    <w:rsid w:val="00DA1A89"/>
    <w:rsid w:val="00DA21E3"/>
    <w:rsid w:val="00DA28B8"/>
    <w:rsid w:val="00DA293E"/>
    <w:rsid w:val="00DA386C"/>
    <w:rsid w:val="00DA421A"/>
    <w:rsid w:val="00DA45EC"/>
    <w:rsid w:val="00DA520F"/>
    <w:rsid w:val="00DA595C"/>
    <w:rsid w:val="00DA69DA"/>
    <w:rsid w:val="00DA77E0"/>
    <w:rsid w:val="00DA7A6D"/>
    <w:rsid w:val="00DB08C3"/>
    <w:rsid w:val="00DB0CE0"/>
    <w:rsid w:val="00DB0D8C"/>
    <w:rsid w:val="00DB11CD"/>
    <w:rsid w:val="00DB17D8"/>
    <w:rsid w:val="00DB1E85"/>
    <w:rsid w:val="00DB1F88"/>
    <w:rsid w:val="00DB245F"/>
    <w:rsid w:val="00DB2D10"/>
    <w:rsid w:val="00DB3781"/>
    <w:rsid w:val="00DB3D91"/>
    <w:rsid w:val="00DB46B2"/>
    <w:rsid w:val="00DB58E5"/>
    <w:rsid w:val="00DB5B72"/>
    <w:rsid w:val="00DB64CA"/>
    <w:rsid w:val="00DB652B"/>
    <w:rsid w:val="00DB675F"/>
    <w:rsid w:val="00DB72C7"/>
    <w:rsid w:val="00DB779F"/>
    <w:rsid w:val="00DB7F2B"/>
    <w:rsid w:val="00DC09D3"/>
    <w:rsid w:val="00DC0D0A"/>
    <w:rsid w:val="00DC0D19"/>
    <w:rsid w:val="00DC1348"/>
    <w:rsid w:val="00DC1928"/>
    <w:rsid w:val="00DC2352"/>
    <w:rsid w:val="00DC3142"/>
    <w:rsid w:val="00DC367E"/>
    <w:rsid w:val="00DC3875"/>
    <w:rsid w:val="00DC3972"/>
    <w:rsid w:val="00DC457C"/>
    <w:rsid w:val="00DC55E1"/>
    <w:rsid w:val="00DC57E7"/>
    <w:rsid w:val="00DC589E"/>
    <w:rsid w:val="00DC5CAB"/>
    <w:rsid w:val="00DC6D8E"/>
    <w:rsid w:val="00DC6F2B"/>
    <w:rsid w:val="00DC6F7A"/>
    <w:rsid w:val="00DC7BAE"/>
    <w:rsid w:val="00DD041D"/>
    <w:rsid w:val="00DD0F88"/>
    <w:rsid w:val="00DD0FB7"/>
    <w:rsid w:val="00DD1C96"/>
    <w:rsid w:val="00DD1CCC"/>
    <w:rsid w:val="00DD21C1"/>
    <w:rsid w:val="00DD242E"/>
    <w:rsid w:val="00DD2A26"/>
    <w:rsid w:val="00DD3537"/>
    <w:rsid w:val="00DD3E5D"/>
    <w:rsid w:val="00DD468D"/>
    <w:rsid w:val="00DD4DA6"/>
    <w:rsid w:val="00DD4E41"/>
    <w:rsid w:val="00DD4F29"/>
    <w:rsid w:val="00DD5031"/>
    <w:rsid w:val="00DD5786"/>
    <w:rsid w:val="00DD5D51"/>
    <w:rsid w:val="00DD6109"/>
    <w:rsid w:val="00DD64E5"/>
    <w:rsid w:val="00DD66C1"/>
    <w:rsid w:val="00DD6D95"/>
    <w:rsid w:val="00DD6FED"/>
    <w:rsid w:val="00DD755F"/>
    <w:rsid w:val="00DD7A3F"/>
    <w:rsid w:val="00DD7E29"/>
    <w:rsid w:val="00DD7EFE"/>
    <w:rsid w:val="00DE03B3"/>
    <w:rsid w:val="00DE050D"/>
    <w:rsid w:val="00DE0D63"/>
    <w:rsid w:val="00DE1398"/>
    <w:rsid w:val="00DE1D76"/>
    <w:rsid w:val="00DE2226"/>
    <w:rsid w:val="00DE2907"/>
    <w:rsid w:val="00DE3331"/>
    <w:rsid w:val="00DE36E1"/>
    <w:rsid w:val="00DE53C0"/>
    <w:rsid w:val="00DE5BC0"/>
    <w:rsid w:val="00DE61BE"/>
    <w:rsid w:val="00DE66D3"/>
    <w:rsid w:val="00DE6DD6"/>
    <w:rsid w:val="00DE7DE5"/>
    <w:rsid w:val="00DF055F"/>
    <w:rsid w:val="00DF0E4B"/>
    <w:rsid w:val="00DF0FF3"/>
    <w:rsid w:val="00DF11B2"/>
    <w:rsid w:val="00DF238F"/>
    <w:rsid w:val="00DF3D33"/>
    <w:rsid w:val="00DF3DC1"/>
    <w:rsid w:val="00DF3FB1"/>
    <w:rsid w:val="00DF4388"/>
    <w:rsid w:val="00DF4807"/>
    <w:rsid w:val="00DF49C7"/>
    <w:rsid w:val="00DF4F87"/>
    <w:rsid w:val="00DF508B"/>
    <w:rsid w:val="00DF577D"/>
    <w:rsid w:val="00DF6659"/>
    <w:rsid w:val="00DF6674"/>
    <w:rsid w:val="00DF748A"/>
    <w:rsid w:val="00DF7BE5"/>
    <w:rsid w:val="00E00266"/>
    <w:rsid w:val="00E01578"/>
    <w:rsid w:val="00E01782"/>
    <w:rsid w:val="00E01B6A"/>
    <w:rsid w:val="00E01D04"/>
    <w:rsid w:val="00E027C2"/>
    <w:rsid w:val="00E02A63"/>
    <w:rsid w:val="00E02AEB"/>
    <w:rsid w:val="00E02D55"/>
    <w:rsid w:val="00E03125"/>
    <w:rsid w:val="00E03179"/>
    <w:rsid w:val="00E0366D"/>
    <w:rsid w:val="00E046E4"/>
    <w:rsid w:val="00E05080"/>
    <w:rsid w:val="00E0599B"/>
    <w:rsid w:val="00E05B18"/>
    <w:rsid w:val="00E05CE0"/>
    <w:rsid w:val="00E05F37"/>
    <w:rsid w:val="00E06452"/>
    <w:rsid w:val="00E071F1"/>
    <w:rsid w:val="00E07E57"/>
    <w:rsid w:val="00E07F0A"/>
    <w:rsid w:val="00E10214"/>
    <w:rsid w:val="00E105C4"/>
    <w:rsid w:val="00E106D6"/>
    <w:rsid w:val="00E10906"/>
    <w:rsid w:val="00E11C9E"/>
    <w:rsid w:val="00E11CB5"/>
    <w:rsid w:val="00E121B0"/>
    <w:rsid w:val="00E12302"/>
    <w:rsid w:val="00E13035"/>
    <w:rsid w:val="00E132B7"/>
    <w:rsid w:val="00E1346B"/>
    <w:rsid w:val="00E1362E"/>
    <w:rsid w:val="00E1382A"/>
    <w:rsid w:val="00E13A7F"/>
    <w:rsid w:val="00E13E48"/>
    <w:rsid w:val="00E13F0B"/>
    <w:rsid w:val="00E14456"/>
    <w:rsid w:val="00E14ABD"/>
    <w:rsid w:val="00E204B5"/>
    <w:rsid w:val="00E20B01"/>
    <w:rsid w:val="00E215D5"/>
    <w:rsid w:val="00E218FA"/>
    <w:rsid w:val="00E21B2E"/>
    <w:rsid w:val="00E22387"/>
    <w:rsid w:val="00E228E0"/>
    <w:rsid w:val="00E22A88"/>
    <w:rsid w:val="00E235F8"/>
    <w:rsid w:val="00E23694"/>
    <w:rsid w:val="00E25905"/>
    <w:rsid w:val="00E2644A"/>
    <w:rsid w:val="00E26CFF"/>
    <w:rsid w:val="00E3071E"/>
    <w:rsid w:val="00E307D1"/>
    <w:rsid w:val="00E31395"/>
    <w:rsid w:val="00E3245B"/>
    <w:rsid w:val="00E32CAB"/>
    <w:rsid w:val="00E33D22"/>
    <w:rsid w:val="00E33FC5"/>
    <w:rsid w:val="00E34DA0"/>
    <w:rsid w:val="00E35015"/>
    <w:rsid w:val="00E35815"/>
    <w:rsid w:val="00E35CDF"/>
    <w:rsid w:val="00E36081"/>
    <w:rsid w:val="00E361A9"/>
    <w:rsid w:val="00E372B6"/>
    <w:rsid w:val="00E376B3"/>
    <w:rsid w:val="00E406B5"/>
    <w:rsid w:val="00E41C47"/>
    <w:rsid w:val="00E42169"/>
    <w:rsid w:val="00E42DEB"/>
    <w:rsid w:val="00E431F7"/>
    <w:rsid w:val="00E43292"/>
    <w:rsid w:val="00E437AE"/>
    <w:rsid w:val="00E43B0F"/>
    <w:rsid w:val="00E443C9"/>
    <w:rsid w:val="00E44923"/>
    <w:rsid w:val="00E44AF7"/>
    <w:rsid w:val="00E47021"/>
    <w:rsid w:val="00E47230"/>
    <w:rsid w:val="00E47A51"/>
    <w:rsid w:val="00E51568"/>
    <w:rsid w:val="00E51D65"/>
    <w:rsid w:val="00E52AE8"/>
    <w:rsid w:val="00E52CC2"/>
    <w:rsid w:val="00E555F2"/>
    <w:rsid w:val="00E56948"/>
    <w:rsid w:val="00E56962"/>
    <w:rsid w:val="00E56BF7"/>
    <w:rsid w:val="00E57A91"/>
    <w:rsid w:val="00E60731"/>
    <w:rsid w:val="00E60D77"/>
    <w:rsid w:val="00E613A1"/>
    <w:rsid w:val="00E6214A"/>
    <w:rsid w:val="00E6279D"/>
    <w:rsid w:val="00E627DB"/>
    <w:rsid w:val="00E62933"/>
    <w:rsid w:val="00E6381F"/>
    <w:rsid w:val="00E64204"/>
    <w:rsid w:val="00E6688F"/>
    <w:rsid w:val="00E668F1"/>
    <w:rsid w:val="00E66A95"/>
    <w:rsid w:val="00E6711F"/>
    <w:rsid w:val="00E67F42"/>
    <w:rsid w:val="00E701CA"/>
    <w:rsid w:val="00E70CB6"/>
    <w:rsid w:val="00E71D58"/>
    <w:rsid w:val="00E72371"/>
    <w:rsid w:val="00E72DDB"/>
    <w:rsid w:val="00E72FF0"/>
    <w:rsid w:val="00E73B78"/>
    <w:rsid w:val="00E73CF0"/>
    <w:rsid w:val="00E7422D"/>
    <w:rsid w:val="00E7542F"/>
    <w:rsid w:val="00E803FD"/>
    <w:rsid w:val="00E8269B"/>
    <w:rsid w:val="00E826C8"/>
    <w:rsid w:val="00E83224"/>
    <w:rsid w:val="00E833FC"/>
    <w:rsid w:val="00E83A9A"/>
    <w:rsid w:val="00E84364"/>
    <w:rsid w:val="00E84A83"/>
    <w:rsid w:val="00E84ADB"/>
    <w:rsid w:val="00E84B23"/>
    <w:rsid w:val="00E84E76"/>
    <w:rsid w:val="00E903D5"/>
    <w:rsid w:val="00E9138F"/>
    <w:rsid w:val="00E92D0B"/>
    <w:rsid w:val="00E932E8"/>
    <w:rsid w:val="00E93E9B"/>
    <w:rsid w:val="00E94EC9"/>
    <w:rsid w:val="00E96296"/>
    <w:rsid w:val="00E96F3A"/>
    <w:rsid w:val="00E97084"/>
    <w:rsid w:val="00E972FC"/>
    <w:rsid w:val="00E97CB2"/>
    <w:rsid w:val="00EA0330"/>
    <w:rsid w:val="00EA0E31"/>
    <w:rsid w:val="00EA18B7"/>
    <w:rsid w:val="00EA1D25"/>
    <w:rsid w:val="00EA261E"/>
    <w:rsid w:val="00EA2710"/>
    <w:rsid w:val="00EA42CB"/>
    <w:rsid w:val="00EA4627"/>
    <w:rsid w:val="00EA46E5"/>
    <w:rsid w:val="00EA55D1"/>
    <w:rsid w:val="00EA75C8"/>
    <w:rsid w:val="00EA76F2"/>
    <w:rsid w:val="00EB048F"/>
    <w:rsid w:val="00EB0526"/>
    <w:rsid w:val="00EB1342"/>
    <w:rsid w:val="00EB1942"/>
    <w:rsid w:val="00EB1C65"/>
    <w:rsid w:val="00EB1D98"/>
    <w:rsid w:val="00EB2127"/>
    <w:rsid w:val="00EB4E22"/>
    <w:rsid w:val="00EB4F97"/>
    <w:rsid w:val="00EB559C"/>
    <w:rsid w:val="00EB5A0E"/>
    <w:rsid w:val="00EB5A1D"/>
    <w:rsid w:val="00EB6AEF"/>
    <w:rsid w:val="00EB6DC4"/>
    <w:rsid w:val="00EB7A1B"/>
    <w:rsid w:val="00EC0619"/>
    <w:rsid w:val="00EC08AC"/>
    <w:rsid w:val="00EC0970"/>
    <w:rsid w:val="00EC11E0"/>
    <w:rsid w:val="00EC1D7A"/>
    <w:rsid w:val="00EC219F"/>
    <w:rsid w:val="00EC250B"/>
    <w:rsid w:val="00EC289D"/>
    <w:rsid w:val="00EC42D2"/>
    <w:rsid w:val="00EC4E81"/>
    <w:rsid w:val="00EC4F80"/>
    <w:rsid w:val="00EC5FD4"/>
    <w:rsid w:val="00EC66D1"/>
    <w:rsid w:val="00EC6B65"/>
    <w:rsid w:val="00EC72AB"/>
    <w:rsid w:val="00EC78F8"/>
    <w:rsid w:val="00ED0159"/>
    <w:rsid w:val="00ED025B"/>
    <w:rsid w:val="00ED2445"/>
    <w:rsid w:val="00ED3022"/>
    <w:rsid w:val="00ED341A"/>
    <w:rsid w:val="00ED3634"/>
    <w:rsid w:val="00ED38A8"/>
    <w:rsid w:val="00ED4AF8"/>
    <w:rsid w:val="00ED4B54"/>
    <w:rsid w:val="00ED4DE2"/>
    <w:rsid w:val="00ED6109"/>
    <w:rsid w:val="00ED625E"/>
    <w:rsid w:val="00ED63D9"/>
    <w:rsid w:val="00ED67AA"/>
    <w:rsid w:val="00ED67B5"/>
    <w:rsid w:val="00ED798F"/>
    <w:rsid w:val="00ED7F4A"/>
    <w:rsid w:val="00EE0A4C"/>
    <w:rsid w:val="00EE0AAE"/>
    <w:rsid w:val="00EE0EE2"/>
    <w:rsid w:val="00EE16BB"/>
    <w:rsid w:val="00EE1747"/>
    <w:rsid w:val="00EE3AD9"/>
    <w:rsid w:val="00EE4973"/>
    <w:rsid w:val="00EE5833"/>
    <w:rsid w:val="00EE6AF2"/>
    <w:rsid w:val="00EE76EF"/>
    <w:rsid w:val="00EF0A5A"/>
    <w:rsid w:val="00EF1210"/>
    <w:rsid w:val="00EF14C4"/>
    <w:rsid w:val="00EF1F46"/>
    <w:rsid w:val="00EF2072"/>
    <w:rsid w:val="00EF3A34"/>
    <w:rsid w:val="00EF3DE3"/>
    <w:rsid w:val="00EF481B"/>
    <w:rsid w:val="00EF4955"/>
    <w:rsid w:val="00EF51B5"/>
    <w:rsid w:val="00EF5A53"/>
    <w:rsid w:val="00EF67B7"/>
    <w:rsid w:val="00F02819"/>
    <w:rsid w:val="00F035E8"/>
    <w:rsid w:val="00F03A03"/>
    <w:rsid w:val="00F040E0"/>
    <w:rsid w:val="00F0476E"/>
    <w:rsid w:val="00F04CC3"/>
    <w:rsid w:val="00F04DC2"/>
    <w:rsid w:val="00F064FC"/>
    <w:rsid w:val="00F0692A"/>
    <w:rsid w:val="00F06D23"/>
    <w:rsid w:val="00F077E9"/>
    <w:rsid w:val="00F07B5A"/>
    <w:rsid w:val="00F1008F"/>
    <w:rsid w:val="00F102FF"/>
    <w:rsid w:val="00F10DF2"/>
    <w:rsid w:val="00F11751"/>
    <w:rsid w:val="00F117D1"/>
    <w:rsid w:val="00F118BD"/>
    <w:rsid w:val="00F120A9"/>
    <w:rsid w:val="00F12D07"/>
    <w:rsid w:val="00F138E7"/>
    <w:rsid w:val="00F13ADD"/>
    <w:rsid w:val="00F1433D"/>
    <w:rsid w:val="00F148F2"/>
    <w:rsid w:val="00F15917"/>
    <w:rsid w:val="00F15C87"/>
    <w:rsid w:val="00F16009"/>
    <w:rsid w:val="00F1680F"/>
    <w:rsid w:val="00F16D46"/>
    <w:rsid w:val="00F16EB0"/>
    <w:rsid w:val="00F1727C"/>
    <w:rsid w:val="00F17C16"/>
    <w:rsid w:val="00F2084A"/>
    <w:rsid w:val="00F20D72"/>
    <w:rsid w:val="00F22569"/>
    <w:rsid w:val="00F22D62"/>
    <w:rsid w:val="00F24C3A"/>
    <w:rsid w:val="00F24FDD"/>
    <w:rsid w:val="00F2587B"/>
    <w:rsid w:val="00F26484"/>
    <w:rsid w:val="00F26F3D"/>
    <w:rsid w:val="00F30759"/>
    <w:rsid w:val="00F3226B"/>
    <w:rsid w:val="00F32360"/>
    <w:rsid w:val="00F32504"/>
    <w:rsid w:val="00F3296D"/>
    <w:rsid w:val="00F33177"/>
    <w:rsid w:val="00F3353E"/>
    <w:rsid w:val="00F3418B"/>
    <w:rsid w:val="00F341CD"/>
    <w:rsid w:val="00F357E9"/>
    <w:rsid w:val="00F35C82"/>
    <w:rsid w:val="00F367F9"/>
    <w:rsid w:val="00F37598"/>
    <w:rsid w:val="00F37724"/>
    <w:rsid w:val="00F3775B"/>
    <w:rsid w:val="00F37E05"/>
    <w:rsid w:val="00F405E9"/>
    <w:rsid w:val="00F40CE8"/>
    <w:rsid w:val="00F40E2A"/>
    <w:rsid w:val="00F420E8"/>
    <w:rsid w:val="00F42FDB"/>
    <w:rsid w:val="00F43675"/>
    <w:rsid w:val="00F43E73"/>
    <w:rsid w:val="00F4475C"/>
    <w:rsid w:val="00F44979"/>
    <w:rsid w:val="00F46865"/>
    <w:rsid w:val="00F46A79"/>
    <w:rsid w:val="00F47897"/>
    <w:rsid w:val="00F47DF5"/>
    <w:rsid w:val="00F5052D"/>
    <w:rsid w:val="00F50618"/>
    <w:rsid w:val="00F51200"/>
    <w:rsid w:val="00F514E5"/>
    <w:rsid w:val="00F51A54"/>
    <w:rsid w:val="00F51B23"/>
    <w:rsid w:val="00F52252"/>
    <w:rsid w:val="00F52830"/>
    <w:rsid w:val="00F5392A"/>
    <w:rsid w:val="00F53CC4"/>
    <w:rsid w:val="00F54935"/>
    <w:rsid w:val="00F5499E"/>
    <w:rsid w:val="00F55129"/>
    <w:rsid w:val="00F55B92"/>
    <w:rsid w:val="00F56085"/>
    <w:rsid w:val="00F56097"/>
    <w:rsid w:val="00F56605"/>
    <w:rsid w:val="00F56ED3"/>
    <w:rsid w:val="00F56F33"/>
    <w:rsid w:val="00F578D8"/>
    <w:rsid w:val="00F57DFC"/>
    <w:rsid w:val="00F57E91"/>
    <w:rsid w:val="00F61770"/>
    <w:rsid w:val="00F61AF6"/>
    <w:rsid w:val="00F61B8B"/>
    <w:rsid w:val="00F61BB7"/>
    <w:rsid w:val="00F620C9"/>
    <w:rsid w:val="00F63D6B"/>
    <w:rsid w:val="00F64970"/>
    <w:rsid w:val="00F64F15"/>
    <w:rsid w:val="00F66B03"/>
    <w:rsid w:val="00F67D2C"/>
    <w:rsid w:val="00F67FD5"/>
    <w:rsid w:val="00F7053B"/>
    <w:rsid w:val="00F70DC9"/>
    <w:rsid w:val="00F70F3F"/>
    <w:rsid w:val="00F71B63"/>
    <w:rsid w:val="00F72220"/>
    <w:rsid w:val="00F72DC1"/>
    <w:rsid w:val="00F74B7D"/>
    <w:rsid w:val="00F7514E"/>
    <w:rsid w:val="00F7539F"/>
    <w:rsid w:val="00F75541"/>
    <w:rsid w:val="00F76BCC"/>
    <w:rsid w:val="00F77699"/>
    <w:rsid w:val="00F81B77"/>
    <w:rsid w:val="00F82286"/>
    <w:rsid w:val="00F8366B"/>
    <w:rsid w:val="00F8383D"/>
    <w:rsid w:val="00F84369"/>
    <w:rsid w:val="00F8468B"/>
    <w:rsid w:val="00F8495A"/>
    <w:rsid w:val="00F8550A"/>
    <w:rsid w:val="00F86085"/>
    <w:rsid w:val="00F861D1"/>
    <w:rsid w:val="00F87C03"/>
    <w:rsid w:val="00F9025A"/>
    <w:rsid w:val="00F90424"/>
    <w:rsid w:val="00F906FF"/>
    <w:rsid w:val="00F90C4E"/>
    <w:rsid w:val="00F90F12"/>
    <w:rsid w:val="00F9163A"/>
    <w:rsid w:val="00F91719"/>
    <w:rsid w:val="00F91865"/>
    <w:rsid w:val="00F91A8A"/>
    <w:rsid w:val="00F921CA"/>
    <w:rsid w:val="00F9224B"/>
    <w:rsid w:val="00F9425C"/>
    <w:rsid w:val="00F949DE"/>
    <w:rsid w:val="00F94AC8"/>
    <w:rsid w:val="00F94F81"/>
    <w:rsid w:val="00F95783"/>
    <w:rsid w:val="00F95D8D"/>
    <w:rsid w:val="00F965F3"/>
    <w:rsid w:val="00F970D9"/>
    <w:rsid w:val="00F979C7"/>
    <w:rsid w:val="00FA010A"/>
    <w:rsid w:val="00FA0176"/>
    <w:rsid w:val="00FA034B"/>
    <w:rsid w:val="00FA0E78"/>
    <w:rsid w:val="00FA1106"/>
    <w:rsid w:val="00FA3C45"/>
    <w:rsid w:val="00FA41C3"/>
    <w:rsid w:val="00FA43B1"/>
    <w:rsid w:val="00FA43E5"/>
    <w:rsid w:val="00FA4779"/>
    <w:rsid w:val="00FA482C"/>
    <w:rsid w:val="00FA7863"/>
    <w:rsid w:val="00FA7C9E"/>
    <w:rsid w:val="00FB0354"/>
    <w:rsid w:val="00FB3B1A"/>
    <w:rsid w:val="00FB5223"/>
    <w:rsid w:val="00FB5605"/>
    <w:rsid w:val="00FB59BE"/>
    <w:rsid w:val="00FB5F79"/>
    <w:rsid w:val="00FB6328"/>
    <w:rsid w:val="00FB6410"/>
    <w:rsid w:val="00FB6431"/>
    <w:rsid w:val="00FB677E"/>
    <w:rsid w:val="00FB68DA"/>
    <w:rsid w:val="00FB6AD8"/>
    <w:rsid w:val="00FC0630"/>
    <w:rsid w:val="00FC0C14"/>
    <w:rsid w:val="00FC0C8E"/>
    <w:rsid w:val="00FC2515"/>
    <w:rsid w:val="00FC33CB"/>
    <w:rsid w:val="00FC3C23"/>
    <w:rsid w:val="00FC4124"/>
    <w:rsid w:val="00FC5A61"/>
    <w:rsid w:val="00FC5DF2"/>
    <w:rsid w:val="00FC6700"/>
    <w:rsid w:val="00FC672F"/>
    <w:rsid w:val="00FC692C"/>
    <w:rsid w:val="00FD04C2"/>
    <w:rsid w:val="00FD14C8"/>
    <w:rsid w:val="00FD15B3"/>
    <w:rsid w:val="00FD2058"/>
    <w:rsid w:val="00FD25B7"/>
    <w:rsid w:val="00FD3152"/>
    <w:rsid w:val="00FD48EB"/>
    <w:rsid w:val="00FD4B0B"/>
    <w:rsid w:val="00FD520F"/>
    <w:rsid w:val="00FD562A"/>
    <w:rsid w:val="00FD5C28"/>
    <w:rsid w:val="00FD5FAD"/>
    <w:rsid w:val="00FD6C5F"/>
    <w:rsid w:val="00FD7AF7"/>
    <w:rsid w:val="00FE01EC"/>
    <w:rsid w:val="00FE041E"/>
    <w:rsid w:val="00FE166F"/>
    <w:rsid w:val="00FE1BD5"/>
    <w:rsid w:val="00FE220A"/>
    <w:rsid w:val="00FE24A4"/>
    <w:rsid w:val="00FE2DC5"/>
    <w:rsid w:val="00FE2EE3"/>
    <w:rsid w:val="00FE3A9F"/>
    <w:rsid w:val="00FE4AF0"/>
    <w:rsid w:val="00FE6D9D"/>
    <w:rsid w:val="00FE6EEC"/>
    <w:rsid w:val="00FE7341"/>
    <w:rsid w:val="00FF0582"/>
    <w:rsid w:val="00FF0D98"/>
    <w:rsid w:val="00FF0E84"/>
    <w:rsid w:val="00FF1727"/>
    <w:rsid w:val="00FF1B68"/>
    <w:rsid w:val="00FF1F10"/>
    <w:rsid w:val="00FF2582"/>
    <w:rsid w:val="00FF26C1"/>
    <w:rsid w:val="00FF2786"/>
    <w:rsid w:val="00FF2B1A"/>
    <w:rsid w:val="00FF347D"/>
    <w:rsid w:val="00FF36BB"/>
    <w:rsid w:val="00FF39DF"/>
    <w:rsid w:val="00FF3D72"/>
    <w:rsid w:val="00FF4217"/>
    <w:rsid w:val="00FF4AA8"/>
    <w:rsid w:val="00FF4AFE"/>
    <w:rsid w:val="00FF5448"/>
    <w:rsid w:val="00FF5898"/>
    <w:rsid w:val="00FF5BF3"/>
    <w:rsid w:val="00FF6849"/>
    <w:rsid w:val="00FF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50">
      <o:colormru v:ext="edit" colors="#094b8c,black"/>
    </o:shapedefaults>
    <o:shapelayout v:ext="edit">
      <o:idmap v:ext="edit" data="2"/>
    </o:shapelayout>
  </w:shapeDefaults>
  <w:decimalSymbol w:val=","/>
  <w:listSeparator w:val=";"/>
  <w14:docId w14:val="6398A8FE"/>
  <w15:chartTrackingRefBased/>
  <w15:docId w15:val="{695E281E-97FD-424B-A68E-CB25F38A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02D55"/>
    <w:pPr>
      <w:ind w:left="567"/>
      <w:jc w:val="both"/>
    </w:pPr>
    <w:rPr>
      <w:rFonts w:ascii="Tahoma" w:hAnsi="Tahoma"/>
      <w:sz w:val="24"/>
    </w:rPr>
  </w:style>
  <w:style w:type="paragraph" w:styleId="Titolo1">
    <w:name w:val="heading 1"/>
    <w:aliases w:val="1,Level 1 Heading"/>
    <w:basedOn w:val="Normale"/>
    <w:next w:val="Normale"/>
    <w:autoRedefine/>
    <w:qFormat/>
    <w:rsid w:val="00C9493D"/>
    <w:pPr>
      <w:keepNext/>
      <w:numPr>
        <w:numId w:val="18"/>
      </w:numPr>
      <w:shd w:val="pct30" w:color="auto" w:fill="auto"/>
      <w:tabs>
        <w:tab w:val="left" w:pos="-1418"/>
        <w:tab w:val="left" w:pos="-1276"/>
        <w:tab w:val="left" w:pos="-1134"/>
        <w:tab w:val="left" w:pos="-993"/>
        <w:tab w:val="left" w:pos="-851"/>
        <w:tab w:val="left" w:pos="-709"/>
        <w:tab w:val="left" w:pos="-567"/>
        <w:tab w:val="left" w:pos="-284"/>
        <w:tab w:val="left" w:pos="-142"/>
        <w:tab w:val="left" w:pos="709"/>
        <w:tab w:val="left" w:pos="10200"/>
        <w:tab w:val="left" w:pos="10488"/>
        <w:tab w:val="left" w:pos="10770"/>
      </w:tabs>
      <w:ind w:right="57"/>
      <w:jc w:val="left"/>
      <w:outlineLvl w:val="0"/>
    </w:pPr>
    <w:rPr>
      <w:snapToGrid w:val="0"/>
      <w:sz w:val="28"/>
      <w:szCs w:val="28"/>
    </w:rPr>
  </w:style>
  <w:style w:type="paragraph" w:styleId="Titolo2">
    <w:name w:val="heading 2"/>
    <w:aliases w:val="H2,2"/>
    <w:basedOn w:val="Normale"/>
    <w:next w:val="Normale"/>
    <w:autoRedefine/>
    <w:qFormat/>
    <w:rsid w:val="0024449B"/>
    <w:pPr>
      <w:keepNext/>
      <w:numPr>
        <w:ilvl w:val="1"/>
        <w:numId w:val="18"/>
      </w:numPr>
      <w:shd w:val="pct30" w:color="auto" w:fill="auto"/>
      <w:tabs>
        <w:tab w:val="left" w:pos="510"/>
      </w:tabs>
      <w:spacing w:before="60" w:after="60"/>
      <w:outlineLvl w:val="1"/>
    </w:pPr>
    <w:rPr>
      <w:b/>
      <w:smallCaps/>
      <w:snapToGrid w:val="0"/>
      <w:sz w:val="22"/>
      <w:szCs w:val="22"/>
    </w:rPr>
  </w:style>
  <w:style w:type="paragraph" w:styleId="Titolo3">
    <w:name w:val="heading 3"/>
    <w:aliases w:val="H3"/>
    <w:basedOn w:val="Normale"/>
    <w:next w:val="Normale"/>
    <w:qFormat/>
    <w:pPr>
      <w:keepNext/>
      <w:numPr>
        <w:ilvl w:val="2"/>
        <w:numId w:val="18"/>
      </w:numPr>
      <w:shd w:val="pct20" w:color="auto" w:fill="auto"/>
      <w:tabs>
        <w:tab w:val="left" w:pos="1151"/>
        <w:tab w:val="left" w:pos="1644"/>
      </w:tabs>
      <w:spacing w:before="40" w:after="40"/>
      <w:ind w:right="57"/>
      <w:outlineLvl w:val="2"/>
    </w:p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8"/>
      </w:numPr>
      <w:shd w:val="pct20" w:color="auto" w:fill="FFFFFF"/>
      <w:tabs>
        <w:tab w:val="left" w:pos="1021"/>
      </w:tabs>
      <w:jc w:val="left"/>
      <w:outlineLvl w:val="3"/>
    </w:p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8"/>
      </w:numPr>
      <w:shd w:val="pct20" w:color="auto" w:fill="auto"/>
      <w:jc w:val="left"/>
      <w:outlineLvl w:val="4"/>
    </w:p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8"/>
      </w:numPr>
      <w:outlineLvl w:val="5"/>
    </w:pPr>
    <w:rPr>
      <w:b/>
      <w:sz w:val="28"/>
    </w:rPr>
  </w:style>
  <w:style w:type="paragraph" w:styleId="Titolo7">
    <w:name w:val="heading 7"/>
    <w:basedOn w:val="Normale"/>
    <w:next w:val="Normale"/>
    <w:qFormat/>
    <w:pPr>
      <w:numPr>
        <w:ilvl w:val="6"/>
        <w:numId w:val="18"/>
      </w:numPr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pPr>
      <w:numPr>
        <w:ilvl w:val="7"/>
        <w:numId w:val="18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pPr>
      <w:numPr>
        <w:ilvl w:val="8"/>
        <w:numId w:val="18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pPr>
      <w:spacing w:before="60" w:after="60"/>
      <w:ind w:left="0"/>
      <w:jc w:val="center"/>
    </w:pPr>
    <w:rPr>
      <w:b/>
      <w:kern w:val="28"/>
    </w:rPr>
  </w:style>
  <w:style w:type="character" w:styleId="Numeropagina">
    <w:name w:val="page number"/>
    <w:basedOn w:val="Carpredefinitoparagrafo"/>
  </w:style>
  <w:style w:type="paragraph" w:styleId="Sottotitolo">
    <w:name w:val="Subtitle"/>
    <w:basedOn w:val="Normale"/>
    <w:qFormat/>
    <w:pPr>
      <w:tabs>
        <w:tab w:val="left" w:pos="-1418"/>
        <w:tab w:val="left" w:pos="-1276"/>
        <w:tab w:val="left" w:pos="-1134"/>
        <w:tab w:val="left" w:pos="-993"/>
        <w:tab w:val="left" w:pos="-851"/>
        <w:tab w:val="left" w:pos="-709"/>
        <w:tab w:val="left" w:pos="-567"/>
        <w:tab w:val="left" w:pos="-284"/>
        <w:tab w:val="left" w:pos="-142"/>
        <w:tab w:val="left" w:pos="0"/>
        <w:tab w:val="left" w:pos="9636"/>
        <w:tab w:val="left" w:pos="9918"/>
        <w:tab w:val="left" w:pos="10200"/>
        <w:tab w:val="left" w:pos="10488"/>
        <w:tab w:val="left" w:pos="10770"/>
      </w:tabs>
      <w:ind w:left="57" w:right="57"/>
      <w:jc w:val="center"/>
    </w:pPr>
    <w:rPr>
      <w:b/>
    </w:rPr>
  </w:style>
  <w:style w:type="paragraph" w:styleId="Sommario1">
    <w:name w:val="toc 1"/>
    <w:basedOn w:val="Normale"/>
    <w:next w:val="Normale"/>
    <w:autoRedefine/>
    <w:uiPriority w:val="39"/>
    <w:rsid w:val="0002276E"/>
    <w:pPr>
      <w:tabs>
        <w:tab w:val="left" w:pos="480"/>
        <w:tab w:val="right" w:leader="dot" w:pos="9628"/>
      </w:tabs>
      <w:spacing w:before="60" w:after="60"/>
      <w:ind w:left="0"/>
    </w:pPr>
    <w:rPr>
      <w:b/>
      <w:noProof/>
      <w:snapToGrid w:val="0"/>
    </w:rPr>
  </w:style>
  <w:style w:type="paragraph" w:styleId="Sommario2">
    <w:name w:val="toc 2"/>
    <w:basedOn w:val="Normale"/>
    <w:next w:val="Normale"/>
    <w:autoRedefine/>
    <w:uiPriority w:val="39"/>
    <w:rsid w:val="00C06759"/>
    <w:pPr>
      <w:tabs>
        <w:tab w:val="left" w:pos="851"/>
        <w:tab w:val="right" w:leader="dot" w:pos="9628"/>
      </w:tabs>
      <w:spacing w:before="120"/>
      <w:ind w:left="240"/>
    </w:pPr>
    <w:rPr>
      <w:noProof/>
    </w:rPr>
  </w:style>
  <w:style w:type="paragraph" w:styleId="Sommario3">
    <w:name w:val="toc 3"/>
    <w:basedOn w:val="Normale"/>
    <w:next w:val="Normale"/>
    <w:autoRedefine/>
    <w:uiPriority w:val="39"/>
    <w:pPr>
      <w:tabs>
        <w:tab w:val="left" w:pos="1200"/>
        <w:tab w:val="right" w:leader="dot" w:pos="9628"/>
      </w:tabs>
      <w:ind w:left="48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  <w:rPr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  <w:rPr>
      <w:sz w:val="20"/>
    </w:rPr>
  </w:style>
  <w:style w:type="paragraph" w:styleId="Sommario6">
    <w:name w:val="toc 6"/>
    <w:basedOn w:val="Normale"/>
    <w:next w:val="Normale"/>
    <w:autoRedefine/>
    <w:semiHidden/>
    <w:pPr>
      <w:ind w:left="1200"/>
    </w:pPr>
    <w:rPr>
      <w:sz w:val="20"/>
    </w:rPr>
  </w:style>
  <w:style w:type="paragraph" w:styleId="Sommario7">
    <w:name w:val="toc 7"/>
    <w:basedOn w:val="Normale"/>
    <w:next w:val="Normale"/>
    <w:autoRedefine/>
    <w:semiHidden/>
    <w:pPr>
      <w:ind w:left="1440"/>
    </w:pPr>
    <w:rPr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  <w:rPr>
      <w:sz w:val="20"/>
    </w:rPr>
  </w:style>
  <w:style w:type="paragraph" w:styleId="Sommario9">
    <w:name w:val="toc 9"/>
    <w:basedOn w:val="Normale"/>
    <w:next w:val="Normale"/>
    <w:autoRedefine/>
    <w:semiHidden/>
    <w:pPr>
      <w:ind w:left="1920"/>
    </w:pPr>
    <w:rPr>
      <w:sz w:val="20"/>
    </w:rPr>
  </w:style>
  <w:style w:type="paragraph" w:customStyle="1" w:styleId="Titolocover">
    <w:name w:val="Titolo cover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noProof/>
      <w:sz w:val="36"/>
    </w:rPr>
  </w:style>
  <w:style w:type="paragraph" w:customStyle="1" w:styleId="Identificazione">
    <w:name w:val="Identificazione"/>
    <w:basedOn w:val="IdentificazioneTestata"/>
    <w:pPr>
      <w:jc w:val="left"/>
    </w:pPr>
    <w:rPr>
      <w:b w:val="0"/>
      <w:color w:val="auto"/>
      <w:sz w:val="18"/>
    </w:rPr>
  </w:style>
  <w:style w:type="paragraph" w:customStyle="1" w:styleId="IdentificazioneTestata">
    <w:name w:val="Identificazione Testata"/>
    <w:basedOn w:val="Normale"/>
    <w:pPr>
      <w:spacing w:before="40" w:after="40"/>
      <w:ind w:left="0"/>
      <w:jc w:val="center"/>
    </w:pPr>
    <w:rPr>
      <w:rFonts w:ascii="Courier New" w:hAnsi="Courier New"/>
      <w:b/>
      <w:color w:val="FFFFFF"/>
      <w:sz w:val="20"/>
      <w:lang w:val="en-GB"/>
    </w:rPr>
  </w:style>
  <w:style w:type="paragraph" w:customStyle="1" w:styleId="AltriCover">
    <w:name w:val="Altri Cover"/>
    <w:basedOn w:val="Titolocover"/>
    <w:link w:val="AltriCoverCaratter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both"/>
    </w:pPr>
    <w:rPr>
      <w:rFonts w:ascii="Arial" w:hAnsi="Arial"/>
      <w:b w:val="0"/>
      <w:sz w:val="24"/>
    </w:rPr>
  </w:style>
  <w:style w:type="paragraph" w:customStyle="1" w:styleId="Figura">
    <w:name w:val="Figura"/>
    <w:basedOn w:val="Normale"/>
    <w:next w:val="Normale"/>
    <w:pPr>
      <w:pBdr>
        <w:top w:val="single" w:sz="6" w:space="12" w:color="auto"/>
        <w:bottom w:val="single" w:sz="6" w:space="12" w:color="auto"/>
      </w:pBdr>
      <w:spacing w:before="160" w:after="80" w:line="240" w:lineRule="exact"/>
      <w:ind w:left="851"/>
      <w:jc w:val="center"/>
    </w:pPr>
    <w:rPr>
      <w:color w:val="000000"/>
    </w:rPr>
  </w:style>
  <w:style w:type="paragraph" w:customStyle="1" w:styleId="pallino1">
    <w:name w:val="pallino 1"/>
    <w:basedOn w:val="Normale"/>
    <w:autoRedefine/>
    <w:pPr>
      <w:numPr>
        <w:numId w:val="2"/>
      </w:numPr>
      <w:tabs>
        <w:tab w:val="clear" w:pos="1077"/>
      </w:tabs>
      <w:spacing w:line="220" w:lineRule="atLeast"/>
      <w:ind w:hanging="510"/>
    </w:pPr>
  </w:style>
  <w:style w:type="paragraph" w:customStyle="1" w:styleId="pallino2">
    <w:name w:val="pallino 2"/>
    <w:basedOn w:val="pallino1"/>
    <w:pPr>
      <w:numPr>
        <w:numId w:val="1"/>
      </w:numPr>
      <w:spacing w:line="240" w:lineRule="exact"/>
      <w:ind w:left="1220" w:hanging="284"/>
    </w:pPr>
    <w:rPr>
      <w:color w:val="000000"/>
    </w:rPr>
  </w:style>
  <w:style w:type="paragraph" w:styleId="Rientrocorpodeltesto3">
    <w:name w:val="Body Text Indent 3"/>
    <w:basedOn w:val="Normale"/>
  </w:style>
  <w:style w:type="paragraph" w:customStyle="1" w:styleId="Intestata">
    <w:name w:val="In testata"/>
    <w:basedOn w:val="Normale"/>
    <w:pPr>
      <w:ind w:left="0"/>
    </w:pPr>
    <w:rPr>
      <w:b/>
    </w:rPr>
  </w:style>
  <w:style w:type="paragraph" w:customStyle="1" w:styleId="LOGO">
    <w:name w:val="LOGO"/>
    <w:pPr>
      <w:spacing w:before="120"/>
      <w:jc w:val="center"/>
    </w:pPr>
    <w:rPr>
      <w:rFonts w:ascii="Tahoma" w:hAnsi="Tahoma"/>
      <w:b/>
      <w:noProof/>
      <w:sz w:val="60"/>
    </w:rPr>
  </w:style>
  <w:style w:type="paragraph" w:styleId="Indice1">
    <w:name w:val="index 1"/>
    <w:basedOn w:val="Normale"/>
    <w:next w:val="Normale"/>
    <w:autoRedefine/>
    <w:semiHidden/>
    <w:rsid w:val="001E0FE0"/>
    <w:pPr>
      <w:ind w:left="0"/>
    </w:pPr>
    <w:rPr>
      <w:sz w:val="22"/>
      <w:szCs w:val="22"/>
    </w:rPr>
  </w:style>
  <w:style w:type="paragraph" w:styleId="Titoloindice">
    <w:name w:val="index heading"/>
    <w:basedOn w:val="Normale"/>
    <w:next w:val="Indice1"/>
    <w:semiHidden/>
    <w:pPr>
      <w:pageBreakBefore/>
      <w:pBdr>
        <w:bottom w:val="single" w:sz="6" w:space="1" w:color="auto"/>
      </w:pBdr>
      <w:spacing w:before="240" w:after="240"/>
      <w:ind w:left="0"/>
    </w:pPr>
    <w:rPr>
      <w:b/>
      <w:sz w:val="36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9072"/>
      </w:tabs>
      <w:ind w:left="1134" w:hanging="1134"/>
    </w:pPr>
    <w:rPr>
      <w:rFonts w:ascii="Verdana" w:hAnsi="Verdana"/>
      <w:smallCaps/>
      <w:noProof/>
    </w:rPr>
  </w:style>
  <w:style w:type="paragraph" w:styleId="Mappadocumento">
    <w:name w:val="Document Map"/>
    <w:basedOn w:val="Normale"/>
    <w:semiHidden/>
    <w:pPr>
      <w:shd w:val="clear" w:color="auto" w:fill="000080"/>
    </w:pPr>
  </w:style>
  <w:style w:type="paragraph" w:styleId="Corpotesto">
    <w:name w:val="Body Text"/>
    <w:basedOn w:val="Normale"/>
    <w:pPr>
      <w:widowControl w:val="0"/>
      <w:ind w:left="0"/>
      <w:jc w:val="left"/>
    </w:pPr>
    <w:rPr>
      <w:rFonts w:ascii="TimesNewRomanPS" w:hAnsi="TimesNewRomanPS"/>
      <w:snapToGrid w:val="0"/>
    </w:rPr>
  </w:style>
  <w:style w:type="paragraph" w:styleId="Corpodeltesto2">
    <w:name w:val="Body Text 2"/>
    <w:basedOn w:val="Normale"/>
    <w:pPr>
      <w:keepLines/>
      <w:tabs>
        <w:tab w:val="left" w:pos="1134"/>
      </w:tabs>
      <w:ind w:left="851"/>
    </w:pPr>
  </w:style>
  <w:style w:type="paragraph" w:styleId="Puntoelenco">
    <w:name w:val="List Bullet"/>
    <w:basedOn w:val="Elenco"/>
    <w:autoRedefine/>
    <w:pPr>
      <w:spacing w:after="240" w:line="240" w:lineRule="atLeast"/>
      <w:ind w:left="0" w:firstLine="0"/>
    </w:pPr>
  </w:style>
  <w:style w:type="paragraph" w:styleId="Elenco">
    <w:name w:val="List"/>
    <w:basedOn w:val="Normale"/>
    <w:pPr>
      <w:ind w:left="283" w:hanging="283"/>
    </w:pPr>
  </w:style>
  <w:style w:type="paragraph" w:customStyle="1" w:styleId="ul1">
    <w:name w:val="ul 1"/>
    <w:basedOn w:val="Normale"/>
    <w:pPr>
      <w:numPr>
        <w:numId w:val="4"/>
      </w:numPr>
    </w:pPr>
  </w:style>
  <w:style w:type="paragraph" w:styleId="Corpodeltesto3">
    <w:name w:val="Body Text 3"/>
    <w:basedOn w:val="Corpodeltesto2"/>
    <w:pPr>
      <w:tabs>
        <w:tab w:val="clear" w:pos="1134"/>
        <w:tab w:val="left" w:pos="1985"/>
      </w:tabs>
      <w:ind w:left="1701"/>
    </w:pPr>
    <w:rPr>
      <w:rFonts w:ascii="Times New Roman" w:hAnsi="Times New Roman"/>
    </w:rPr>
  </w:style>
  <w:style w:type="paragraph" w:styleId="Rientrocorpodeltesto">
    <w:name w:val="Body Text Indent"/>
    <w:basedOn w:val="Normale"/>
    <w:pPr>
      <w:jc w:val="left"/>
    </w:pPr>
    <w:rPr>
      <w:rFonts w:ascii="Arial Black" w:hAnsi="Arial Black"/>
      <w:snapToGrid w:val="0"/>
      <w:color w:val="000080"/>
      <w:sz w:val="96"/>
    </w:rPr>
  </w:style>
  <w:style w:type="paragraph" w:customStyle="1" w:styleId="Normale1">
    <w:name w:val="Normale1"/>
    <w:basedOn w:val="Normale"/>
    <w:pPr>
      <w:widowControl w:val="0"/>
      <w:ind w:left="0"/>
      <w:jc w:val="left"/>
    </w:pPr>
    <w:rPr>
      <w:rFonts w:ascii="Palatino" w:hAnsi="Palatino"/>
      <w:snapToGrid w:val="0"/>
    </w:rPr>
  </w:style>
  <w:style w:type="paragraph" w:customStyle="1" w:styleId="XELTStileBase">
    <w:name w:val="XELT_Stile_Base"/>
    <w:basedOn w:val="Normale"/>
    <w:pPr>
      <w:widowControl w:val="0"/>
      <w:ind w:left="0"/>
    </w:pPr>
    <w:rPr>
      <w:rFonts w:ascii="Helvetica" w:hAnsi="Helvetica"/>
      <w:sz w:val="20"/>
    </w:rPr>
  </w:style>
  <w:style w:type="paragraph" w:styleId="Rientrocorpodeltesto2">
    <w:name w:val="Body Text Indent 2"/>
    <w:basedOn w:val="Normale"/>
    <w:pPr>
      <w:tabs>
        <w:tab w:val="left" w:pos="1080"/>
      </w:tabs>
      <w:ind w:left="360" w:hanging="360"/>
    </w:pPr>
  </w:style>
  <w:style w:type="character" w:styleId="Rimandocommento">
    <w:name w:val="annotation reference"/>
    <w:semiHidden/>
    <w:rPr>
      <w:sz w:val="16"/>
    </w:rPr>
  </w:style>
  <w:style w:type="paragraph" w:styleId="Didascalia">
    <w:name w:val="caption"/>
    <w:basedOn w:val="Normale"/>
    <w:qFormat/>
    <w:pPr>
      <w:widowControl w:val="0"/>
      <w:tabs>
        <w:tab w:val="left" w:pos="0"/>
      </w:tabs>
      <w:spacing w:before="120" w:after="120"/>
      <w:ind w:left="0"/>
    </w:pPr>
    <w:rPr>
      <w:rFonts w:ascii="Arial MT" w:hAnsi="Arial MT"/>
      <w:snapToGrid w:val="0"/>
      <w:sz w:val="20"/>
    </w:rPr>
  </w:style>
  <w:style w:type="paragraph" w:customStyle="1" w:styleId="Bullet1">
    <w:name w:val="Bullet 1"/>
    <w:basedOn w:val="Normale"/>
    <w:pPr>
      <w:widowControl w:val="0"/>
      <w:tabs>
        <w:tab w:val="left" w:pos="0"/>
        <w:tab w:val="left" w:pos="283"/>
      </w:tabs>
      <w:spacing w:line="240" w:lineRule="exact"/>
      <w:ind w:left="643" w:hanging="283"/>
    </w:pPr>
    <w:rPr>
      <w:rFonts w:ascii="Arial" w:hAnsi="Arial"/>
      <w:snapToGrid w:val="0"/>
      <w:sz w:val="20"/>
    </w:rPr>
  </w:style>
  <w:style w:type="paragraph" w:customStyle="1" w:styleId="Bullet2">
    <w:name w:val="Bullet2"/>
    <w:basedOn w:val="Normale"/>
    <w:pPr>
      <w:widowControl w:val="0"/>
      <w:tabs>
        <w:tab w:val="left" w:pos="360"/>
      </w:tabs>
      <w:ind w:left="360" w:hanging="360"/>
      <w:jc w:val="left"/>
    </w:pPr>
    <w:rPr>
      <w:rFonts w:ascii="Palatino" w:hAnsi="Palatino"/>
      <w:snapToGrid w:val="0"/>
    </w:rPr>
  </w:style>
  <w:style w:type="paragraph" w:styleId="Rientronormale">
    <w:name w:val="Normal Indent"/>
    <w:basedOn w:val="Normale"/>
    <w:pPr>
      <w:widowControl w:val="0"/>
      <w:ind w:left="720"/>
      <w:jc w:val="left"/>
    </w:pPr>
    <w:rPr>
      <w:rFonts w:ascii="Palatino" w:hAnsi="Palatino"/>
      <w:snapToGrid w:val="0"/>
    </w:rPr>
  </w:style>
  <w:style w:type="paragraph" w:styleId="Indice7">
    <w:name w:val="index 7"/>
    <w:basedOn w:val="Normale"/>
    <w:autoRedefine/>
    <w:semiHidden/>
    <w:pPr>
      <w:widowControl w:val="0"/>
      <w:tabs>
        <w:tab w:val="left" w:pos="1680"/>
        <w:tab w:val="right" w:leader="dot" w:pos="4032"/>
      </w:tabs>
      <w:ind w:left="1680" w:hanging="240"/>
      <w:jc w:val="left"/>
    </w:pPr>
    <w:rPr>
      <w:rFonts w:ascii="Palatino" w:hAnsi="Palatino"/>
      <w:snapToGrid w:val="0"/>
      <w:sz w:val="20"/>
    </w:rPr>
  </w:style>
  <w:style w:type="paragraph" w:styleId="Indice6">
    <w:name w:val="index 6"/>
    <w:basedOn w:val="Normale"/>
    <w:autoRedefine/>
    <w:semiHidden/>
    <w:pPr>
      <w:widowControl w:val="0"/>
      <w:tabs>
        <w:tab w:val="left" w:pos="1440"/>
        <w:tab w:val="right" w:leader="dot" w:pos="4032"/>
      </w:tabs>
      <w:ind w:left="1440" w:hanging="240"/>
      <w:jc w:val="left"/>
    </w:pPr>
    <w:rPr>
      <w:rFonts w:ascii="Palatino" w:hAnsi="Palatino"/>
      <w:snapToGrid w:val="0"/>
      <w:sz w:val="20"/>
    </w:rPr>
  </w:style>
  <w:style w:type="paragraph" w:styleId="Indice5">
    <w:name w:val="index 5"/>
    <w:basedOn w:val="Normale"/>
    <w:autoRedefine/>
    <w:semiHidden/>
    <w:pPr>
      <w:widowControl w:val="0"/>
      <w:tabs>
        <w:tab w:val="left" w:pos="1200"/>
        <w:tab w:val="right" w:leader="dot" w:pos="4032"/>
      </w:tabs>
      <w:ind w:left="1200" w:hanging="240"/>
      <w:jc w:val="left"/>
    </w:pPr>
    <w:rPr>
      <w:rFonts w:ascii="Palatino" w:hAnsi="Palatino"/>
      <w:snapToGrid w:val="0"/>
      <w:sz w:val="20"/>
    </w:rPr>
  </w:style>
  <w:style w:type="paragraph" w:styleId="Indice4">
    <w:name w:val="index 4"/>
    <w:basedOn w:val="Normale"/>
    <w:autoRedefine/>
    <w:semiHidden/>
    <w:pPr>
      <w:widowControl w:val="0"/>
      <w:tabs>
        <w:tab w:val="left" w:pos="960"/>
        <w:tab w:val="right" w:leader="dot" w:pos="4032"/>
      </w:tabs>
      <w:ind w:left="960" w:hanging="240"/>
      <w:jc w:val="left"/>
    </w:pPr>
    <w:rPr>
      <w:rFonts w:ascii="Palatino" w:hAnsi="Palatino"/>
      <w:snapToGrid w:val="0"/>
      <w:sz w:val="20"/>
    </w:rPr>
  </w:style>
  <w:style w:type="paragraph" w:styleId="Indice3">
    <w:name w:val="index 3"/>
    <w:basedOn w:val="Normale"/>
    <w:autoRedefine/>
    <w:semiHidden/>
    <w:pPr>
      <w:widowControl w:val="0"/>
      <w:tabs>
        <w:tab w:val="left" w:pos="720"/>
        <w:tab w:val="right" w:leader="dot" w:pos="4032"/>
      </w:tabs>
      <w:ind w:left="720" w:hanging="240"/>
      <w:jc w:val="left"/>
    </w:pPr>
    <w:rPr>
      <w:rFonts w:ascii="Palatino" w:hAnsi="Palatino"/>
      <w:snapToGrid w:val="0"/>
      <w:sz w:val="20"/>
    </w:rPr>
  </w:style>
  <w:style w:type="paragraph" w:styleId="Indice2">
    <w:name w:val="index 2"/>
    <w:basedOn w:val="Normale"/>
    <w:autoRedefine/>
    <w:semiHidden/>
    <w:pPr>
      <w:widowControl w:val="0"/>
      <w:tabs>
        <w:tab w:val="left" w:pos="480"/>
        <w:tab w:val="right" w:leader="dot" w:pos="4032"/>
      </w:tabs>
      <w:ind w:left="480" w:hanging="240"/>
      <w:jc w:val="left"/>
    </w:pPr>
    <w:rPr>
      <w:rFonts w:ascii="Palatino" w:hAnsi="Palatino"/>
      <w:snapToGrid w:val="0"/>
      <w:sz w:val="20"/>
    </w:rPr>
  </w:style>
  <w:style w:type="paragraph" w:styleId="Testonotaapidipagina">
    <w:name w:val="footnote text"/>
    <w:basedOn w:val="Normale"/>
    <w:semiHidden/>
    <w:pPr>
      <w:widowControl w:val="0"/>
      <w:ind w:left="0"/>
      <w:jc w:val="left"/>
    </w:pPr>
    <w:rPr>
      <w:rFonts w:ascii="Palatino" w:hAnsi="Palatino"/>
      <w:snapToGrid w:val="0"/>
      <w:sz w:val="20"/>
    </w:rPr>
  </w:style>
  <w:style w:type="paragraph" w:customStyle="1" w:styleId="footnotereferenc">
    <w:name w:val="footnote referenc"/>
    <w:basedOn w:val="Normale"/>
    <w:pPr>
      <w:widowControl w:val="0"/>
      <w:ind w:left="0"/>
      <w:jc w:val="left"/>
    </w:pPr>
    <w:rPr>
      <w:rFonts w:ascii="Palatino" w:hAnsi="Palatino"/>
      <w:snapToGrid w:val="0"/>
      <w:sz w:val="27"/>
      <w:vertAlign w:val="superscript"/>
    </w:rPr>
  </w:style>
  <w:style w:type="paragraph" w:customStyle="1" w:styleId="indenteddash">
    <w:name w:val="indented dash"/>
    <w:basedOn w:val="Normale"/>
    <w:pPr>
      <w:widowControl w:val="0"/>
      <w:tabs>
        <w:tab w:val="left" w:pos="1080"/>
      </w:tabs>
      <w:spacing w:after="200"/>
      <w:ind w:left="1080" w:hanging="360"/>
      <w:jc w:val="left"/>
    </w:pPr>
    <w:rPr>
      <w:rFonts w:ascii="Palatino" w:hAnsi="Palatino"/>
      <w:snapToGrid w:val="0"/>
    </w:rPr>
  </w:style>
  <w:style w:type="paragraph" w:customStyle="1" w:styleId="heading">
    <w:name w:val="heading"/>
    <w:basedOn w:val="Normale"/>
    <w:pPr>
      <w:widowControl w:val="0"/>
      <w:ind w:left="0"/>
      <w:jc w:val="left"/>
    </w:pPr>
    <w:rPr>
      <w:rFonts w:ascii="Palatino" w:hAnsi="Palatino"/>
      <w:b/>
      <w:caps/>
      <w:snapToGrid w:val="0"/>
    </w:rPr>
  </w:style>
  <w:style w:type="paragraph" w:customStyle="1" w:styleId="Indented">
    <w:name w:val="Indented"/>
    <w:basedOn w:val="Normale"/>
    <w:pPr>
      <w:widowControl w:val="0"/>
      <w:tabs>
        <w:tab w:val="left" w:pos="1440"/>
        <w:tab w:val="decimal" w:pos="9180"/>
      </w:tabs>
      <w:ind w:left="720"/>
      <w:jc w:val="left"/>
    </w:pPr>
    <w:rPr>
      <w:rFonts w:ascii="Palatino" w:hAnsi="Palatino"/>
      <w:snapToGrid w:val="0"/>
    </w:rPr>
  </w:style>
  <w:style w:type="paragraph" w:styleId="Indice8">
    <w:name w:val="index 8"/>
    <w:basedOn w:val="Normale"/>
    <w:autoRedefine/>
    <w:semiHidden/>
    <w:pPr>
      <w:widowControl w:val="0"/>
      <w:tabs>
        <w:tab w:val="left" w:pos="1920"/>
        <w:tab w:val="right" w:leader="dot" w:pos="4032"/>
      </w:tabs>
      <w:ind w:left="1920" w:hanging="240"/>
      <w:jc w:val="left"/>
    </w:pPr>
    <w:rPr>
      <w:rFonts w:ascii="Palatino" w:hAnsi="Palatino"/>
      <w:snapToGrid w:val="0"/>
    </w:rPr>
  </w:style>
  <w:style w:type="paragraph" w:styleId="Indice9">
    <w:name w:val="index 9"/>
    <w:basedOn w:val="Normale"/>
    <w:autoRedefine/>
    <w:semiHidden/>
    <w:pPr>
      <w:widowControl w:val="0"/>
      <w:tabs>
        <w:tab w:val="left" w:pos="2160"/>
        <w:tab w:val="right" w:leader="dot" w:pos="4032"/>
      </w:tabs>
      <w:ind w:left="2160" w:hanging="240"/>
      <w:jc w:val="left"/>
    </w:pPr>
    <w:rPr>
      <w:rFonts w:ascii="Palatino" w:hAnsi="Palatino"/>
      <w:snapToGrid w:val="0"/>
    </w:rPr>
  </w:style>
  <w:style w:type="paragraph" w:customStyle="1" w:styleId="h">
    <w:name w:val="h"/>
    <w:basedOn w:val="Normale"/>
    <w:pPr>
      <w:widowControl w:val="0"/>
      <w:ind w:left="0"/>
    </w:pPr>
    <w:rPr>
      <w:rFonts w:ascii="Palatino" w:hAnsi="Palatino"/>
      <w:b/>
      <w:snapToGrid w:val="0"/>
    </w:rPr>
  </w:style>
  <w:style w:type="paragraph" w:customStyle="1" w:styleId="1elenco">
    <w:name w:val="1° elenco"/>
    <w:basedOn w:val="Normale"/>
    <w:pPr>
      <w:widowControl w:val="0"/>
      <w:tabs>
        <w:tab w:val="left" w:pos="283"/>
      </w:tabs>
      <w:ind w:left="283" w:hanging="283"/>
    </w:pPr>
    <w:rPr>
      <w:rFonts w:ascii="Arial" w:hAnsi="Arial"/>
      <w:snapToGrid w:val="0"/>
      <w:sz w:val="20"/>
    </w:rPr>
  </w:style>
  <w:style w:type="paragraph" w:customStyle="1" w:styleId="PAR">
    <w:name w:val="PAR"/>
    <w:basedOn w:val="Normale"/>
    <w:pPr>
      <w:widowControl w:val="0"/>
      <w:tabs>
        <w:tab w:val="left" w:pos="709"/>
        <w:tab w:val="left" w:pos="992"/>
        <w:tab w:val="left" w:pos="1701"/>
        <w:tab w:val="left" w:pos="6804"/>
      </w:tabs>
      <w:ind w:left="992" w:hanging="992"/>
    </w:pPr>
    <w:rPr>
      <w:rFonts w:ascii="Palatino" w:hAnsi="Palatino"/>
      <w:snapToGrid w:val="0"/>
    </w:rPr>
  </w:style>
  <w:style w:type="paragraph" w:customStyle="1" w:styleId="PAR3">
    <w:name w:val="PAR3"/>
    <w:basedOn w:val="Normale"/>
    <w:pPr>
      <w:widowControl w:val="0"/>
      <w:tabs>
        <w:tab w:val="left" w:pos="1843"/>
        <w:tab w:val="left" w:pos="2126"/>
        <w:tab w:val="left" w:pos="2836"/>
      </w:tabs>
      <w:ind w:left="2126" w:hanging="1134"/>
    </w:pPr>
    <w:rPr>
      <w:rFonts w:ascii="Palatino" w:hAnsi="Palatino"/>
      <w:snapToGrid w:val="0"/>
    </w:rPr>
  </w:style>
  <w:style w:type="paragraph" w:styleId="Testodelblocco">
    <w:name w:val="Block Text"/>
    <w:basedOn w:val="Normale"/>
    <w:pPr>
      <w:widowControl w:val="0"/>
      <w:tabs>
        <w:tab w:val="left" w:pos="709"/>
        <w:tab w:val="right" w:pos="8002"/>
      </w:tabs>
      <w:ind w:left="709" w:right="29" w:hanging="709"/>
    </w:pPr>
    <w:rPr>
      <w:rFonts w:ascii="Palatino" w:hAnsi="Palatino"/>
      <w:snapToGrid w:val="0"/>
    </w:rPr>
  </w:style>
  <w:style w:type="paragraph" w:customStyle="1" w:styleId="Didascaliafigura">
    <w:name w:val="Didascalia figura"/>
    <w:basedOn w:val="Normale"/>
    <w:pPr>
      <w:widowControl w:val="0"/>
      <w:spacing w:before="240"/>
      <w:ind w:left="0"/>
      <w:jc w:val="center"/>
    </w:pPr>
    <w:rPr>
      <w:rFonts w:ascii="Helvetica" w:hAnsi="Helvetica"/>
      <w:snapToGrid w:val="0"/>
      <w:sz w:val="20"/>
    </w:rPr>
  </w:style>
  <w:style w:type="paragraph" w:customStyle="1" w:styleId="Titolo4h44">
    <w:name w:val="Titolo 4.h44"/>
    <w:basedOn w:val="Normale"/>
    <w:pPr>
      <w:keepLines/>
      <w:widowControl w:val="0"/>
      <w:spacing w:before="240" w:after="60"/>
      <w:ind w:left="0"/>
      <w:jc w:val="left"/>
    </w:pPr>
    <w:rPr>
      <w:rFonts w:ascii="Arial" w:hAnsi="Arial"/>
      <w:b/>
      <w:snapToGrid w:val="0"/>
    </w:rPr>
  </w:style>
  <w:style w:type="paragraph" w:customStyle="1" w:styleId="BodyTextbt">
    <w:name w:val="Body Text.bt"/>
    <w:basedOn w:val="Normale"/>
    <w:pPr>
      <w:widowControl w:val="0"/>
      <w:ind w:left="0"/>
    </w:pPr>
    <w:rPr>
      <w:rFonts w:ascii="Palatino" w:hAnsi="Palatino"/>
      <w:snapToGrid w:val="0"/>
    </w:rPr>
  </w:style>
  <w:style w:type="paragraph" w:customStyle="1" w:styleId="DefaultText41">
    <w:name w:val="Default Text41"/>
    <w:basedOn w:val="Normale"/>
    <w:pPr>
      <w:widowControl w:val="0"/>
      <w:tabs>
        <w:tab w:val="left" w:pos="0"/>
      </w:tabs>
      <w:ind w:left="0"/>
    </w:pPr>
    <w:rPr>
      <w:rFonts w:ascii="Palatino" w:hAnsi="Palatino"/>
      <w:b/>
      <w:snapToGrid w:val="0"/>
      <w:lang w:val="en-US"/>
    </w:rPr>
  </w:style>
  <w:style w:type="paragraph" w:customStyle="1" w:styleId="Heading3a">
    <w:name w:val="Heading 3a"/>
    <w:basedOn w:val="Normale"/>
    <w:pPr>
      <w:widowControl w:val="0"/>
      <w:tabs>
        <w:tab w:val="left" w:pos="360"/>
      </w:tabs>
      <w:spacing w:after="120"/>
      <w:ind w:left="1800" w:hanging="360"/>
      <w:jc w:val="left"/>
    </w:pPr>
    <w:rPr>
      <w:rFonts w:ascii="Arial" w:hAnsi="Arial"/>
      <w:snapToGrid w:val="0"/>
      <w:lang w:val="en-AU"/>
    </w:rPr>
  </w:style>
  <w:style w:type="paragraph" w:customStyle="1" w:styleId="Capoverso">
    <w:name w:val="Capoverso"/>
    <w:basedOn w:val="Normale"/>
    <w:pPr>
      <w:widowControl w:val="0"/>
      <w:spacing w:before="200"/>
      <w:ind w:left="0" w:firstLine="560"/>
    </w:pPr>
    <w:rPr>
      <w:rFonts w:ascii="Helvetica" w:hAnsi="Helvetica"/>
      <w:snapToGrid w:val="0"/>
      <w:sz w:val="20"/>
    </w:rPr>
  </w:style>
  <w:style w:type="paragraph" w:customStyle="1" w:styleId="Stilenumeropagineindicegen">
    <w:name w:val="Stile numero pagine indice gen."/>
    <w:basedOn w:val="Normale"/>
    <w:pPr>
      <w:widowControl w:val="0"/>
      <w:ind w:left="0"/>
      <w:jc w:val="right"/>
    </w:pPr>
    <w:rPr>
      <w:rFonts w:ascii="Palatino" w:hAnsi="Palatino"/>
      <w:snapToGrid w:val="0"/>
      <w:lang w:val="en-US"/>
    </w:rPr>
  </w:style>
  <w:style w:type="paragraph" w:customStyle="1" w:styleId="Testopredefinito">
    <w:name w:val="Testo predefinito"/>
    <w:basedOn w:val="Normale"/>
    <w:pPr>
      <w:widowControl w:val="0"/>
      <w:ind w:left="0"/>
      <w:jc w:val="left"/>
    </w:pPr>
    <w:rPr>
      <w:rFonts w:ascii="Palatino" w:hAnsi="Palatino"/>
      <w:snapToGrid w:val="0"/>
      <w:lang w:val="en-US"/>
    </w:rPr>
  </w:style>
  <w:style w:type="paragraph" w:styleId="Testocommento">
    <w:name w:val="annotation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rmale">
    <w:name w:val="Plain Text"/>
    <w:basedOn w:val="Normale"/>
    <w:pPr>
      <w:ind w:left="0"/>
      <w:jc w:val="left"/>
    </w:pPr>
    <w:rPr>
      <w:rFonts w:ascii="Courier New" w:hAnsi="Courier New"/>
      <w:sz w:val="20"/>
    </w:rPr>
  </w:style>
  <w:style w:type="paragraph" w:customStyle="1" w:styleId="BodyNormal">
    <w:name w:val="BodyNormal"/>
    <w:basedOn w:val="Normale"/>
    <w:pPr>
      <w:ind w:left="0"/>
    </w:pPr>
    <w:rPr>
      <w:rFonts w:ascii="Times New Roman" w:hAnsi="Times New Roman"/>
    </w:rPr>
  </w:style>
  <w:style w:type="character" w:styleId="Collegamentoipertestuale">
    <w:name w:val="Hyperlink"/>
    <w:rPr>
      <w:color w:val="0000FF"/>
      <w:u w:val="single"/>
    </w:rPr>
  </w:style>
  <w:style w:type="paragraph" w:customStyle="1" w:styleId="AppendiceLiv1">
    <w:name w:val="Appendice Liv.1"/>
    <w:basedOn w:val="Normale"/>
    <w:next w:val="Normale"/>
    <w:pPr>
      <w:keepNext/>
      <w:keepLines/>
      <w:pageBreakBefore/>
      <w:pBdr>
        <w:top w:val="single" w:sz="18" w:space="1" w:color="auto"/>
      </w:pBdr>
      <w:spacing w:before="600" w:after="120"/>
      <w:ind w:left="2098" w:hanging="2098"/>
      <w:outlineLvl w:val="0"/>
    </w:pPr>
    <w:rPr>
      <w:b/>
      <w:caps/>
      <w:sz w:val="28"/>
    </w:rPr>
  </w:style>
  <w:style w:type="paragraph" w:customStyle="1" w:styleId="Riferimento">
    <w:name w:val="Riferimento"/>
    <w:basedOn w:val="Numeroelenco"/>
    <w:next w:val="Normale"/>
    <w:pPr>
      <w:tabs>
        <w:tab w:val="clear" w:pos="360"/>
        <w:tab w:val="num" w:pos="624"/>
      </w:tabs>
      <w:spacing w:before="120"/>
      <w:ind w:left="0" w:firstLine="0"/>
      <w:jc w:val="left"/>
    </w:pPr>
  </w:style>
  <w:style w:type="paragraph" w:styleId="Numeroelenco">
    <w:name w:val="List Number"/>
    <w:basedOn w:val="Normale"/>
    <w:pPr>
      <w:tabs>
        <w:tab w:val="num" w:pos="360"/>
      </w:tabs>
      <w:ind w:left="360" w:hanging="360"/>
    </w:pPr>
    <w:rPr>
      <w:sz w:val="20"/>
    </w:rPr>
  </w:style>
  <w:style w:type="paragraph" w:customStyle="1" w:styleId="Allegato">
    <w:name w:val="Allegato"/>
    <w:basedOn w:val="Normale"/>
    <w:next w:val="Normale"/>
    <w:pPr>
      <w:tabs>
        <w:tab w:val="num" w:pos="1474"/>
      </w:tabs>
      <w:ind w:left="1474" w:hanging="283"/>
    </w:pPr>
    <w:rPr>
      <w:b/>
      <w:sz w:val="20"/>
    </w:rPr>
  </w:style>
  <w:style w:type="paragraph" w:customStyle="1" w:styleId="AppendiceLiv2">
    <w:name w:val="Appendice Liv.2"/>
    <w:basedOn w:val="AppendiceLiv1"/>
    <w:next w:val="Normale"/>
    <w:pPr>
      <w:pageBreakBefore w:val="0"/>
      <w:numPr>
        <w:numId w:val="5"/>
      </w:numPr>
      <w:pBdr>
        <w:top w:val="none" w:sz="0" w:space="0" w:color="auto"/>
      </w:pBdr>
      <w:spacing w:before="120"/>
      <w:outlineLvl w:val="1"/>
    </w:pPr>
    <w:rPr>
      <w:caps w:val="0"/>
      <w:sz w:val="24"/>
    </w:rPr>
  </w:style>
  <w:style w:type="paragraph" w:customStyle="1" w:styleId="AppendiceLiv3">
    <w:name w:val="Appendice Liv.3"/>
    <w:basedOn w:val="AppendiceLiv1"/>
    <w:next w:val="Normale"/>
    <w:pPr>
      <w:pageBreakBefore w:val="0"/>
      <w:pBdr>
        <w:top w:val="none" w:sz="0" w:space="0" w:color="auto"/>
      </w:pBdr>
      <w:spacing w:before="120"/>
      <w:ind w:left="0" w:firstLine="0"/>
      <w:outlineLvl w:val="2"/>
    </w:pPr>
    <w:rPr>
      <w:b w:val="0"/>
      <w:caps w:val="0"/>
      <w:sz w:val="24"/>
    </w:rPr>
  </w:style>
  <w:style w:type="paragraph" w:customStyle="1" w:styleId="BulletMdS">
    <w:name w:val="BulletMdS"/>
    <w:basedOn w:val="Normale"/>
    <w:pPr>
      <w:numPr>
        <w:numId w:val="3"/>
      </w:numPr>
      <w:overflowPunct w:val="0"/>
      <w:autoSpaceDE w:val="0"/>
      <w:autoSpaceDN w:val="0"/>
      <w:adjustRightInd w:val="0"/>
      <w:spacing w:before="200"/>
      <w:textAlignment w:val="baseline"/>
    </w:pPr>
    <w:rPr>
      <w:rFonts w:ascii="Book Antiqua" w:hAnsi="Book Antiqua"/>
      <w:snapToGrid w:val="0"/>
      <w:sz w:val="20"/>
    </w:rPr>
  </w:style>
  <w:style w:type="paragraph" w:customStyle="1" w:styleId="Nota">
    <w:name w:val="Nota"/>
    <w:basedOn w:val="Normale"/>
    <w:next w:val="Normal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1134" w:right="1134"/>
      <w:jc w:val="center"/>
    </w:pPr>
    <w:rPr>
      <w:sz w:val="18"/>
    </w:rPr>
  </w:style>
  <w:style w:type="paragraph" w:customStyle="1" w:styleId="Listbulletstrength">
    <w:name w:val="List bullet strength"/>
    <w:basedOn w:val="Puntoelenco"/>
    <w:pPr>
      <w:tabs>
        <w:tab w:val="num" w:pos="360"/>
      </w:tabs>
      <w:spacing w:after="120" w:line="240" w:lineRule="auto"/>
      <w:ind w:left="360" w:hanging="360"/>
    </w:pPr>
    <w:rPr>
      <w:sz w:val="20"/>
      <w:lang w:val="en-GB"/>
    </w:rPr>
  </w:style>
  <w:style w:type="paragraph" w:styleId="Puntoelenco2">
    <w:name w:val="List Bullet 2"/>
    <w:basedOn w:val="Normale"/>
    <w:autoRedefine/>
    <w:pPr>
      <w:numPr>
        <w:numId w:val="6"/>
      </w:numPr>
    </w:pPr>
    <w:rPr>
      <w:rFonts w:ascii="Verdana" w:hAnsi="Verdana"/>
      <w:lang w:val="en-AU"/>
    </w:rPr>
  </w:style>
  <w:style w:type="paragraph" w:customStyle="1" w:styleId="BodyTextlettered">
    <w:name w:val="Body Text lettered"/>
    <w:basedOn w:val="Corpotesto"/>
    <w:pPr>
      <w:numPr>
        <w:numId w:val="14"/>
      </w:numPr>
      <w:spacing w:before="240" w:after="120" w:line="360" w:lineRule="auto"/>
      <w:jc w:val="both"/>
    </w:pPr>
    <w:rPr>
      <w:snapToGrid/>
      <w:spacing w:val="-3"/>
      <w:sz w:val="20"/>
      <w:lang w:val="en-GB"/>
    </w:rPr>
  </w:style>
  <w:style w:type="paragraph" w:customStyle="1" w:styleId="appendix1">
    <w:name w:val="appendix1"/>
    <w:basedOn w:val="Titolo1"/>
    <w:autoRedefine/>
    <w:pPr>
      <w:pageBreakBefore/>
      <w:numPr>
        <w:numId w:val="13"/>
      </w:numPr>
      <w:pBdr>
        <w:top w:val="single" w:sz="12" w:space="1" w:color="auto"/>
        <w:bottom w:val="single" w:sz="12" w:space="1" w:color="auto"/>
      </w:pBdr>
      <w:shd w:val="clear" w:color="auto" w:fill="auto"/>
      <w:tabs>
        <w:tab w:val="clear" w:pos="-1418"/>
        <w:tab w:val="clear" w:pos="-1276"/>
        <w:tab w:val="clear" w:pos="-1134"/>
        <w:tab w:val="clear" w:pos="-993"/>
        <w:tab w:val="clear" w:pos="-851"/>
        <w:tab w:val="clear" w:pos="-709"/>
        <w:tab w:val="clear" w:pos="-567"/>
        <w:tab w:val="clear" w:pos="-284"/>
        <w:tab w:val="clear" w:pos="-142"/>
        <w:tab w:val="clear" w:pos="10200"/>
        <w:tab w:val="clear" w:pos="10488"/>
        <w:tab w:val="clear" w:pos="10770"/>
      </w:tabs>
      <w:spacing w:before="60" w:after="360"/>
      <w:ind w:right="0"/>
    </w:pPr>
    <w:rPr>
      <w:caps/>
      <w:kern w:val="28"/>
      <w:sz w:val="36"/>
      <w:lang w:val="en-GB"/>
    </w:rPr>
  </w:style>
  <w:style w:type="paragraph" w:styleId="Numeroelenco2">
    <w:name w:val="List Number 2"/>
    <w:basedOn w:val="Normale"/>
    <w:pPr>
      <w:numPr>
        <w:numId w:val="7"/>
      </w:numPr>
      <w:tabs>
        <w:tab w:val="clear" w:pos="643"/>
        <w:tab w:val="num" w:pos="794"/>
      </w:tabs>
      <w:spacing w:after="120"/>
      <w:ind w:left="794" w:hanging="397"/>
    </w:pPr>
    <w:rPr>
      <w:sz w:val="20"/>
      <w:lang w:val="en-GB"/>
    </w:rPr>
  </w:style>
  <w:style w:type="paragraph" w:styleId="Numeroelenco3">
    <w:name w:val="List Number 3"/>
    <w:basedOn w:val="Normale"/>
    <w:pPr>
      <w:numPr>
        <w:numId w:val="8"/>
      </w:numPr>
      <w:tabs>
        <w:tab w:val="clear" w:pos="926"/>
        <w:tab w:val="num" w:pos="1531"/>
      </w:tabs>
      <w:spacing w:after="120"/>
      <w:ind w:left="1531" w:hanging="737"/>
    </w:pPr>
    <w:rPr>
      <w:sz w:val="20"/>
      <w:lang w:val="en-GB"/>
    </w:rPr>
  </w:style>
  <w:style w:type="paragraph" w:customStyle="1" w:styleId="Listbulletweakness">
    <w:name w:val="List bullet weakness"/>
    <w:basedOn w:val="Puntoelenco"/>
    <w:pPr>
      <w:numPr>
        <w:numId w:val="15"/>
      </w:numPr>
      <w:spacing w:after="120" w:line="240" w:lineRule="auto"/>
    </w:pPr>
    <w:rPr>
      <w:sz w:val="20"/>
      <w:lang w:val="en-GB"/>
    </w:rPr>
  </w:style>
  <w:style w:type="paragraph" w:styleId="Puntoelenco3">
    <w:name w:val="List Bullet 3"/>
    <w:basedOn w:val="Normale"/>
    <w:autoRedefine/>
    <w:pPr>
      <w:numPr>
        <w:numId w:val="9"/>
      </w:numPr>
      <w:tabs>
        <w:tab w:val="clear" w:pos="926"/>
        <w:tab w:val="num" w:pos="1191"/>
      </w:tabs>
      <w:spacing w:after="120"/>
      <w:ind w:left="1191" w:hanging="397"/>
    </w:pPr>
    <w:rPr>
      <w:sz w:val="20"/>
      <w:lang w:val="en-GB"/>
    </w:rPr>
  </w:style>
  <w:style w:type="paragraph" w:customStyle="1" w:styleId="Tablenumbered1">
    <w:name w:val="Table numbered 1"/>
    <w:basedOn w:val="Tablebullet1"/>
    <w:pPr>
      <w:numPr>
        <w:numId w:val="17"/>
      </w:numPr>
    </w:pPr>
  </w:style>
  <w:style w:type="paragraph" w:customStyle="1" w:styleId="Tablebullet1">
    <w:name w:val="Table bullet 1"/>
    <w:basedOn w:val="Tabletext"/>
  </w:style>
  <w:style w:type="paragraph" w:customStyle="1" w:styleId="Tabletext">
    <w:name w:val="Table text"/>
    <w:basedOn w:val="Normale"/>
    <w:pPr>
      <w:spacing w:before="40" w:after="40"/>
      <w:ind w:left="0"/>
    </w:pPr>
    <w:rPr>
      <w:sz w:val="18"/>
      <w:lang w:val="en-GB"/>
    </w:rPr>
  </w:style>
  <w:style w:type="paragraph" w:customStyle="1" w:styleId="Tablenumbered2">
    <w:name w:val="Table numbered 2"/>
    <w:basedOn w:val="Tablebullet2"/>
    <w:pPr>
      <w:numPr>
        <w:numId w:val="16"/>
      </w:numPr>
    </w:pPr>
    <w:rPr>
      <w:rFonts w:ascii="Helvetica" w:hAnsi="Helvetica"/>
    </w:rPr>
  </w:style>
  <w:style w:type="paragraph" w:customStyle="1" w:styleId="Tablebullet2">
    <w:name w:val="Table bullet 2"/>
    <w:basedOn w:val="Tablebullet1"/>
  </w:style>
  <w:style w:type="paragraph" w:styleId="Puntoelenco4">
    <w:name w:val="List Bullet 4"/>
    <w:basedOn w:val="Normale"/>
    <w:autoRedefine/>
    <w:pPr>
      <w:numPr>
        <w:numId w:val="10"/>
      </w:numPr>
      <w:tabs>
        <w:tab w:val="clear" w:pos="1209"/>
        <w:tab w:val="num" w:pos="1440"/>
      </w:tabs>
      <w:spacing w:after="120"/>
      <w:ind w:left="1440"/>
    </w:pPr>
    <w:rPr>
      <w:sz w:val="20"/>
      <w:lang w:val="en-GB"/>
    </w:rPr>
  </w:style>
  <w:style w:type="paragraph" w:styleId="Puntoelenco5">
    <w:name w:val="List Bullet 5"/>
    <w:basedOn w:val="Normale"/>
    <w:autoRedefine/>
    <w:pPr>
      <w:numPr>
        <w:numId w:val="11"/>
      </w:numPr>
      <w:tabs>
        <w:tab w:val="clear" w:pos="1492"/>
        <w:tab w:val="num" w:pos="1800"/>
      </w:tabs>
      <w:spacing w:after="120"/>
      <w:ind w:left="1800"/>
    </w:pPr>
    <w:rPr>
      <w:sz w:val="20"/>
      <w:lang w:val="en-GB"/>
    </w:rPr>
  </w:style>
  <w:style w:type="paragraph" w:styleId="Numeroelenco4">
    <w:name w:val="List Number 4"/>
    <w:basedOn w:val="Normale"/>
    <w:pPr>
      <w:numPr>
        <w:numId w:val="12"/>
      </w:numPr>
      <w:tabs>
        <w:tab w:val="clear" w:pos="1209"/>
        <w:tab w:val="num" w:pos="1440"/>
      </w:tabs>
      <w:spacing w:after="120"/>
      <w:ind w:left="1440"/>
    </w:pPr>
    <w:rPr>
      <w:sz w:val="20"/>
      <w:lang w:val="en-GB"/>
    </w:rPr>
  </w:style>
  <w:style w:type="paragraph" w:styleId="Numeroelenco5">
    <w:name w:val="List Number 5"/>
    <w:basedOn w:val="Normale"/>
    <w:pPr>
      <w:tabs>
        <w:tab w:val="num" w:pos="1800"/>
      </w:tabs>
      <w:spacing w:after="120"/>
      <w:ind w:left="1800" w:hanging="360"/>
    </w:pPr>
    <w:rPr>
      <w:sz w:val="20"/>
      <w:lang w:val="en-GB"/>
    </w:rPr>
  </w:style>
  <w:style w:type="paragraph" w:customStyle="1" w:styleId="Classification">
    <w:name w:val="Classification"/>
    <w:basedOn w:val="Normale"/>
    <w:next w:val="Normale"/>
    <w:pPr>
      <w:widowControl w:val="0"/>
      <w:ind w:left="0"/>
      <w:jc w:val="center"/>
    </w:pPr>
    <w:rPr>
      <w:rFonts w:ascii="Arial" w:hAnsi="Arial"/>
      <w:b/>
      <w:sz w:val="20"/>
      <w:lang w:val="en-GB"/>
    </w:rPr>
  </w:style>
  <w:style w:type="paragraph" w:customStyle="1" w:styleId="WW-Didascalia">
    <w:name w:val="WW-Didascalia"/>
    <w:basedOn w:val="Normale"/>
    <w:next w:val="Normale"/>
    <w:pPr>
      <w:suppressAutoHyphens/>
      <w:spacing w:before="120" w:after="240"/>
      <w:ind w:left="0"/>
    </w:pPr>
    <w:rPr>
      <w:b/>
      <w:sz w:val="20"/>
      <w:lang w:val="en-GB"/>
    </w:rPr>
  </w:style>
  <w:style w:type="paragraph" w:customStyle="1" w:styleId="CorpodeltestoCorpodeltesto1">
    <w:name w:val="Corpo del testo.Corpo del testo 1"/>
    <w:basedOn w:val="Normale"/>
    <w:pPr>
      <w:suppressAutoHyphens/>
      <w:spacing w:after="120"/>
      <w:ind w:left="0"/>
    </w:pPr>
    <w:rPr>
      <w:sz w:val="20"/>
      <w:lang w:val="en-GB"/>
    </w:rPr>
  </w:style>
  <w:style w:type="character" w:customStyle="1" w:styleId="WW8Num2z1">
    <w:name w:val="WW8Num2z1"/>
    <w:rPr>
      <w:rFonts w:ascii="StarSymbol" w:hAnsi="StarSymbol"/>
    </w:rPr>
  </w:style>
  <w:style w:type="character" w:customStyle="1" w:styleId="WW8Num19z0">
    <w:name w:val="WW8Num19z0"/>
    <w:rPr>
      <w:rFonts w:ascii="Wingdings" w:hAnsi="Wingdings"/>
      <w:sz w:val="16"/>
    </w:rPr>
  </w:style>
  <w:style w:type="character" w:customStyle="1" w:styleId="WW8Num21z0">
    <w:name w:val="WW8Num21z0"/>
    <w:rPr>
      <w:rFonts w:ascii="Wingdings" w:hAnsi="Wingdings"/>
      <w:sz w:val="24"/>
    </w:rPr>
  </w:style>
  <w:style w:type="paragraph" w:customStyle="1" w:styleId="L0">
    <w:name w:val="L0"/>
    <w:basedOn w:val="Titolo2"/>
    <w:pPr>
      <w:keepLines/>
      <w:numPr>
        <w:ilvl w:val="0"/>
        <w:numId w:val="0"/>
      </w:numPr>
      <w:shd w:val="clear" w:color="auto" w:fill="auto"/>
      <w:tabs>
        <w:tab w:val="left" w:pos="252"/>
        <w:tab w:val="left" w:pos="612"/>
        <w:tab w:val="left" w:pos="972"/>
        <w:tab w:val="left" w:pos="1332"/>
      </w:tabs>
      <w:suppressAutoHyphens/>
      <w:spacing w:before="500" w:after="300"/>
    </w:pPr>
    <w:rPr>
      <w:rFonts w:ascii="Times New Roman" w:hAnsi="Times New Roman"/>
      <w:smallCaps w:val="0"/>
      <w:snapToGrid/>
      <w:sz w:val="28"/>
    </w:rPr>
  </w:style>
  <w:style w:type="paragraph" w:customStyle="1" w:styleId="copyright">
    <w:name w:val="copyright"/>
    <w:basedOn w:val="Normale"/>
    <w:pPr>
      <w:suppressAutoHyphens/>
      <w:spacing w:before="1600"/>
      <w:ind w:left="0"/>
      <w:jc w:val="center"/>
    </w:pPr>
    <w:rPr>
      <w:rFonts w:ascii="Times" w:hAnsi="Times"/>
      <w:sz w:val="20"/>
    </w:rPr>
  </w:style>
  <w:style w:type="paragraph" w:customStyle="1" w:styleId="HTMLPreformatted1">
    <w:name w:val="HTML Preformatted1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  <w:jc w:val="left"/>
    </w:pPr>
    <w:rPr>
      <w:rFonts w:ascii="Courier New" w:hAnsi="Courier New"/>
      <w:sz w:val="20"/>
    </w:rPr>
  </w:style>
  <w:style w:type="character" w:customStyle="1" w:styleId="WW8Num47z0">
    <w:name w:val="WW8Num47z0"/>
    <w:rPr>
      <w:rFonts w:ascii="Wingdings" w:hAnsi="Wingdings"/>
    </w:rPr>
  </w:style>
  <w:style w:type="paragraph" w:styleId="Testofumetto">
    <w:name w:val="Balloon Text"/>
    <w:basedOn w:val="Normale"/>
    <w:semiHidden/>
    <w:rPr>
      <w:rFonts w:cs="Tahoma"/>
      <w:sz w:val="16"/>
      <w:szCs w:val="16"/>
    </w:rPr>
  </w:style>
  <w:style w:type="table" w:styleId="Grigliatabella">
    <w:name w:val="Table Grid"/>
    <w:basedOn w:val="Tabellanormale"/>
    <w:rsid w:val="0018569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BodyTextIndent2">
    <w:name w:val="WW-Body Text Indent 2"/>
    <w:basedOn w:val="Normale"/>
    <w:rsid w:val="00597653"/>
    <w:pPr>
      <w:tabs>
        <w:tab w:val="left" w:pos="1080"/>
      </w:tabs>
      <w:suppressAutoHyphens/>
      <w:ind w:left="360" w:hanging="360"/>
    </w:pPr>
  </w:style>
  <w:style w:type="character" w:styleId="Collegamentovisitato">
    <w:name w:val="FollowedHyperlink"/>
    <w:rsid w:val="0001074B"/>
    <w:rPr>
      <w:color w:val="800080"/>
      <w:u w:val="single"/>
    </w:rPr>
  </w:style>
  <w:style w:type="paragraph" w:customStyle="1" w:styleId="Corpotitolo2">
    <w:name w:val="Corpo titolo 2"/>
    <w:basedOn w:val="Corpotesto"/>
    <w:rsid w:val="008A5F90"/>
    <w:pPr>
      <w:suppressAutoHyphens/>
      <w:spacing w:before="120" w:after="120"/>
      <w:ind w:left="1276"/>
      <w:jc w:val="both"/>
    </w:pPr>
    <w:rPr>
      <w:rFonts w:ascii="Times New Roman" w:hAnsi="Times New Roman" w:cs="Helvetica"/>
      <w:snapToGrid/>
      <w:sz w:val="20"/>
    </w:rPr>
  </w:style>
  <w:style w:type="character" w:customStyle="1" w:styleId="WW8Num20z0">
    <w:name w:val="WW8Num20z0"/>
    <w:rsid w:val="001E0FE0"/>
    <w:rPr>
      <w:rFonts w:ascii="Symbol" w:hAnsi="Symbol"/>
    </w:rPr>
  </w:style>
  <w:style w:type="character" w:styleId="Enfasigrassetto">
    <w:name w:val="Strong"/>
    <w:qFormat/>
    <w:rsid w:val="00C82B97"/>
    <w:rPr>
      <w:b/>
      <w:bCs/>
    </w:rPr>
  </w:style>
  <w:style w:type="character" w:styleId="Enfasicorsivo">
    <w:name w:val="Emphasis"/>
    <w:qFormat/>
    <w:rsid w:val="00A51CB0"/>
    <w:rPr>
      <w:i/>
      <w:iCs/>
    </w:rPr>
  </w:style>
  <w:style w:type="character" w:customStyle="1" w:styleId="AltriCoverCarattere">
    <w:name w:val="Altri Cover Carattere"/>
    <w:link w:val="AltriCover"/>
    <w:rsid w:val="00053E54"/>
    <w:rPr>
      <w:rFonts w:ascii="Arial" w:hAnsi="Arial"/>
      <w:noProof/>
      <w:sz w:val="24"/>
      <w:lang w:val="it-IT" w:eastAsia="it-IT" w:bidi="ar-SA"/>
    </w:rPr>
  </w:style>
  <w:style w:type="paragraph" w:styleId="PreformattatoHTML">
    <w:name w:val="HTML Preformatted"/>
    <w:basedOn w:val="Normale"/>
    <w:rsid w:val="00C66B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  <w:jc w:val="left"/>
    </w:pPr>
    <w:rPr>
      <w:rFonts w:ascii="Courier New" w:hAnsi="Courier New" w:cs="Courier New"/>
      <w:sz w:val="20"/>
    </w:rPr>
  </w:style>
  <w:style w:type="character" w:customStyle="1" w:styleId="WW8Num132z0">
    <w:name w:val="WW8Num132z0"/>
    <w:rsid w:val="00C66B5D"/>
    <w:rPr>
      <w:rFonts w:ascii="Symbol" w:hAnsi="Symbol"/>
    </w:rPr>
  </w:style>
  <w:style w:type="paragraph" w:customStyle="1" w:styleId="CharChar1CarattereCarattereCharCharCharCharCarattereCarattereCharCharCarattereCarattereCharCharCarattereCarattereCarattere">
    <w:name w:val="Char Char1 Carattere Carattere Char Char Char Char Carattere Carattere Char Char Carattere Carattere Char Char Carattere Carattere Carattere"/>
    <w:basedOn w:val="Normale"/>
    <w:rsid w:val="00C66B5D"/>
    <w:pPr>
      <w:spacing w:after="160" w:line="240" w:lineRule="exact"/>
      <w:ind w:left="0"/>
      <w:jc w:val="left"/>
    </w:pPr>
    <w:rPr>
      <w:sz w:val="20"/>
      <w:lang w:val="en-US" w:eastAsia="en-US"/>
    </w:rPr>
  </w:style>
  <w:style w:type="paragraph" w:styleId="Revisione">
    <w:name w:val="Revision"/>
    <w:hidden/>
    <w:uiPriority w:val="99"/>
    <w:semiHidden/>
    <w:rsid w:val="00C54DCA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4474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80"/>
            <w:bottom w:val="none" w:sz="0" w:space="0" w:color="auto"/>
            <w:right w:val="none" w:sz="0" w:space="0" w:color="auto"/>
          </w:divBdr>
          <w:divsChild>
            <w:div w:id="20065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3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4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1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1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2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4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4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5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9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2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515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275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80"/>
            <w:bottom w:val="none" w:sz="0" w:space="0" w:color="auto"/>
            <w:right w:val="none" w:sz="0" w:space="0" w:color="auto"/>
          </w:divBdr>
          <w:divsChild>
            <w:div w:id="117384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1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5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8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5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3800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3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3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7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8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678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80"/>
            <w:bottom w:val="none" w:sz="0" w:space="0" w:color="auto"/>
            <w:right w:val="none" w:sz="0" w:space="0" w:color="auto"/>
          </w:divBdr>
          <w:divsChild>
            <w:div w:id="154691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0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0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8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39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3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5070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80"/>
            <w:bottom w:val="none" w:sz="0" w:space="0" w:color="auto"/>
            <w:right w:val="none" w:sz="0" w:space="0" w:color="auto"/>
          </w:divBdr>
          <w:divsChild>
            <w:div w:id="4483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55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0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99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2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0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image" Target="media/image4.emf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Pubblicazioni\Documentazione%20SECET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Version xmlns="31fe9387-98fc-492b-bcc2-e8969b2ff9a6" xsi:nil="true"/>
    <MigrationWizId xmlns="31fe9387-98fc-492b-bcc2-e8969b2ff9a6">ce482f7c-1a30-50a4-864a-5c20a4a97e98</MigrationWizId>
    <attifirmatiecontrofirmati xmlns="31fe9387-98fc-492b-bcc2-e8969b2ff9a6" xsi:nil="true"/>
    <lcf76f155ced4ddcb4097134ff3c332f1 xmlns="31fe9387-98fc-492b-bcc2-e8969b2ff9a6" xsi:nil="true"/>
    <lcf76f155ced4ddcb4097134ff3c332f0 xmlns="31fe9387-98fc-492b-bcc2-e8969b2ff9a6" xsi:nil="true"/>
    <MigrationWizIdPermissions xmlns="31fe9387-98fc-492b-bcc2-e8969b2ff9a6" xsi:nil="true"/>
    <lcf76f155ced4ddcb4097134ff3c332f xmlns="31fe9387-98fc-492b-bcc2-e8969b2ff9a6">
      <Terms xmlns="http://schemas.microsoft.com/office/infopath/2007/PartnerControls"/>
    </lcf76f155ced4ddcb4097134ff3c332f>
    <TaxCatchAll xmlns="8c3c2269-b99a-4a2c-9b80-5d10f59d447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1C29E23B14E6419083691206B4BFCD" ma:contentTypeVersion="20" ma:contentTypeDescription="Creare un nuovo documento." ma:contentTypeScope="" ma:versionID="32a9f45a1cd5ab89b2ded459fb37fd2c">
  <xsd:schema xmlns:xsd="http://www.w3.org/2001/XMLSchema" xmlns:xs="http://www.w3.org/2001/XMLSchema" xmlns:p="http://schemas.microsoft.com/office/2006/metadata/properties" xmlns:ns2="31fe9387-98fc-492b-bcc2-e8969b2ff9a6" xmlns:ns3="8c3c2269-b99a-4a2c-9b80-5d10f59d447b" targetNamespace="http://schemas.microsoft.com/office/2006/metadata/properties" ma:root="true" ma:fieldsID="f77501791a08de7377dc8f6648f5530c" ns2:_="" ns3:_="">
    <xsd:import namespace="31fe9387-98fc-492b-bcc2-e8969b2ff9a6"/>
    <xsd:import namespace="8c3c2269-b99a-4a2c-9b80-5d10f59d447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lcf76f155ced4ddcb4097134ff3c332f0" minOccurs="0"/>
                <xsd:element ref="ns2:attifirmatiecontrofirmati" minOccurs="0"/>
                <xsd:element ref="ns2:lcf76f155ced4ddcb4097134ff3c332f1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e9387-98fc-492b-bcc2-e8969b2ff9a6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lcf76f155ced4ddcb4097134ff3c332f0" ma:index="11" nillable="true" ma:displayName="Tag immagine_0" ma:hidden="true" ma:internalName="lcf76f155ced4ddcb4097134ff3c332f0" ma:readOnly="false">
      <xsd:simpleType>
        <xsd:restriction base="dms:Note"/>
      </xsd:simpleType>
    </xsd:element>
    <xsd:element name="attifirmatiecontrofirmati" ma:index="12" nillable="true" ma:displayName="atti firmati e controfirmati" ma:internalName="attifirmatiecontrofirmati" ma:readOnly="false">
      <xsd:simpleType>
        <xsd:restriction base="dms:Text">
          <xsd:maxLength value="255"/>
        </xsd:restriction>
      </xsd:simpleType>
    </xsd:element>
    <xsd:element name="lcf76f155ced4ddcb4097134ff3c332f1" ma:index="13" nillable="true" ma:displayName="Tag immagine_0" ma:hidden="true" ma:internalName="lcf76f155ced4ddcb4097134ff3c332f1" ma:readOnly="fals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9efb30cf-412d-4427-9469-9108ad34d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2269-b99a-4a2c-9b80-5d10f59d447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c2f6add-2965-4f74-842f-2a43f948d59d}" ma:internalName="TaxCatchAll" ma:showField="CatchAllData" ma:web="8c3c2269-b99a-4a2c-9b80-5d10f59d44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81C69-3EE5-4DC2-83B2-EECE1653763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F3CDFD2-7BA4-4A28-807A-BF20C98CA3C4}">
  <ds:schemaRefs>
    <ds:schemaRef ds:uri="http://schemas.microsoft.com/office/2006/documentManagement/types"/>
    <ds:schemaRef ds:uri="http://www.w3.org/XML/1998/namespace"/>
    <ds:schemaRef ds:uri="31fe9387-98fc-492b-bcc2-e8969b2ff9a6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c3c2269-b99a-4a2c-9b80-5d10f59d447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C9F94F5-C8E0-4A41-B8CE-D25265C2E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9A80C4-EBF7-4C41-B743-747B29E99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e9387-98fc-492b-bcc2-e8969b2ff9a6"/>
    <ds:schemaRef ds:uri="8c3c2269-b99a-4a2c-9b80-5d10f59d44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23D1ED9-477B-4184-B0C1-7E0A4F0DE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Documentazione SECETI.dot</Template>
  <TotalTime>61</TotalTime>
  <Pages>23</Pages>
  <Words>5017</Words>
  <Characters>32878</Characters>
  <Application>Microsoft Office Word</Application>
  <DocSecurity>0</DocSecurity>
  <Lines>273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</vt:lpstr>
    </vt:vector>
  </TitlesOfParts>
  <Manager>Liliana Fratini Passi</Manager>
  <Company>CBI</Company>
  <LinksUpToDate>false</LinksUpToDate>
  <CharactersWithSpaces>37820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</dc:title>
  <dc:subject>Standard</dc:subject>
  <dc:creator>CBI</dc:creator>
  <cp:keywords>00.00.02</cp:keywords>
  <dc:description/>
  <cp:lastModifiedBy>Silvestri Mirko</cp:lastModifiedBy>
  <cp:revision>45</cp:revision>
  <cp:lastPrinted>2023-11-02T16:29:00Z</cp:lastPrinted>
  <dcterms:created xsi:type="dcterms:W3CDTF">2023-02-06T16:51:00Z</dcterms:created>
  <dcterms:modified xsi:type="dcterms:W3CDTF">2023-11-02T16:29:00Z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Donati Lorenzo</vt:lpwstr>
  </property>
  <property fmtid="{D5CDD505-2E9C-101B-9397-08002B2CF9AE}" pid="3" name="Order">
    <vt:lpwstr>8100.00000000000</vt:lpwstr>
  </property>
  <property fmtid="{D5CDD505-2E9C-101B-9397-08002B2CF9AE}" pid="4" name="display_urn:schemas-microsoft-com:office:office#Author">
    <vt:lpwstr>Donati Lorenzo</vt:lpwstr>
  </property>
  <property fmtid="{D5CDD505-2E9C-101B-9397-08002B2CF9AE}" pid="5" name="MediaServiceImageTags">
    <vt:lpwstr/>
  </property>
  <property fmtid="{D5CDD505-2E9C-101B-9397-08002B2CF9AE}" pid="6" name="ContentTypeId">
    <vt:lpwstr>0x0101007F1C29E23B14E6419083691206B4BFCD</vt:lpwstr>
  </property>
  <property fmtid="{D5CDD505-2E9C-101B-9397-08002B2CF9AE}" pid="7" name="MSIP_Label_9a2591a4-ce59-44bf-9333-604d83df4af6_Enabled">
    <vt:lpwstr>true</vt:lpwstr>
  </property>
  <property fmtid="{D5CDD505-2E9C-101B-9397-08002B2CF9AE}" pid="8" name="MSIP_Label_9a2591a4-ce59-44bf-9333-604d83df4af6_SetDate">
    <vt:lpwstr>2023-11-02T16:26:14Z</vt:lpwstr>
  </property>
  <property fmtid="{D5CDD505-2E9C-101B-9397-08002B2CF9AE}" pid="9" name="MSIP_Label_9a2591a4-ce59-44bf-9333-604d83df4af6_Method">
    <vt:lpwstr>Privileged</vt:lpwstr>
  </property>
  <property fmtid="{D5CDD505-2E9C-101B-9397-08002B2CF9AE}" pid="10" name="MSIP_Label_9a2591a4-ce59-44bf-9333-604d83df4af6_Name">
    <vt:lpwstr>Documento non etichettato</vt:lpwstr>
  </property>
  <property fmtid="{D5CDD505-2E9C-101B-9397-08002B2CF9AE}" pid="11" name="MSIP_Label_9a2591a4-ce59-44bf-9333-604d83df4af6_SiteId">
    <vt:lpwstr>9c6b5004-7edf-4988-bbb8-aef588a5aba5</vt:lpwstr>
  </property>
  <property fmtid="{D5CDD505-2E9C-101B-9397-08002B2CF9AE}" pid="12" name="MSIP_Label_9a2591a4-ce59-44bf-9333-604d83df4af6_ActionId">
    <vt:lpwstr>f7b06da5-6cff-4592-a10e-2317bcb1adb1</vt:lpwstr>
  </property>
  <property fmtid="{D5CDD505-2E9C-101B-9397-08002B2CF9AE}" pid="13" name="MSIP_Label_9a2591a4-ce59-44bf-9333-604d83df4af6_ContentBits">
    <vt:lpwstr>0</vt:lpwstr>
  </property>
</Properties>
</file>